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A48" w:rsidRDefault="00980A48" w:rsidP="00E45922">
      <w:pPr>
        <w:jc w:val="right"/>
        <w:rPr>
          <w:rFonts w:ascii="Arial" w:hAnsi="Arial" w:cs="Arial"/>
          <w:sz w:val="24"/>
          <w:szCs w:val="24"/>
          <w:lang w:val="es-MX"/>
        </w:rPr>
      </w:pPr>
    </w:p>
    <w:p w:rsidR="002C57D6" w:rsidRPr="00E65589" w:rsidRDefault="0018017F" w:rsidP="00E45922">
      <w:pPr>
        <w:jc w:val="right"/>
        <w:rPr>
          <w:rFonts w:ascii="Segoe UI" w:hAnsi="Segoe UI" w:cs="Segoe UI"/>
          <w:sz w:val="22"/>
          <w:szCs w:val="22"/>
          <w:u w:val="single"/>
          <w:lang w:val="es-MX"/>
          <w:rPrChange w:id="0" w:author="ricardo" w:date="2019-09-06T15:39:00Z">
            <w:rPr>
              <w:rFonts w:ascii="Arial" w:hAnsi="Arial" w:cs="Arial"/>
              <w:sz w:val="24"/>
              <w:szCs w:val="24"/>
              <w:u w:val="single"/>
              <w:lang w:val="es-MX"/>
            </w:rPr>
          </w:rPrChange>
        </w:rPr>
      </w:pPr>
      <w:r w:rsidRPr="00E65589">
        <w:rPr>
          <w:rFonts w:ascii="Segoe UI" w:hAnsi="Segoe UI" w:cs="Segoe UI"/>
          <w:sz w:val="22"/>
          <w:szCs w:val="22"/>
          <w:highlight w:val="yellow"/>
          <w:u w:val="single"/>
          <w:lang w:val="es-MX"/>
          <w:rPrChange w:id="1" w:author="ricardo" w:date="2019-09-06T15:39:00Z">
            <w:rPr>
              <w:rFonts w:ascii="Arial" w:hAnsi="Arial" w:cs="Arial"/>
              <w:sz w:val="24"/>
              <w:szCs w:val="24"/>
              <w:highlight w:val="yellow"/>
              <w:u w:val="single"/>
              <w:lang w:val="es-MX"/>
            </w:rPr>
          </w:rPrChange>
        </w:rPr>
        <w:t>(Lugar y Fecha)</w:t>
      </w:r>
    </w:p>
    <w:p w:rsidR="00C705DE" w:rsidRPr="00E65589" w:rsidRDefault="00C705DE" w:rsidP="0018017F">
      <w:pPr>
        <w:jc w:val="right"/>
        <w:rPr>
          <w:rFonts w:ascii="Segoe UI" w:hAnsi="Segoe UI" w:cs="Segoe UI"/>
          <w:b/>
          <w:sz w:val="22"/>
          <w:szCs w:val="22"/>
          <w:lang w:val="es-MX"/>
          <w:rPrChange w:id="2" w:author="ricardo" w:date="2019-09-06T15:39:00Z">
            <w:rPr>
              <w:rFonts w:ascii="Arial" w:hAnsi="Arial" w:cs="Arial"/>
              <w:b/>
              <w:sz w:val="24"/>
              <w:szCs w:val="24"/>
              <w:lang w:val="es-MX"/>
            </w:rPr>
          </w:rPrChange>
        </w:rPr>
      </w:pPr>
    </w:p>
    <w:p w:rsidR="0018017F" w:rsidRPr="00E65589" w:rsidRDefault="0018017F" w:rsidP="00C705DE">
      <w:pPr>
        <w:rPr>
          <w:rFonts w:ascii="Segoe UI" w:hAnsi="Segoe UI" w:cs="Segoe UI"/>
          <w:b/>
          <w:sz w:val="22"/>
          <w:szCs w:val="22"/>
          <w:lang w:val="es-MX"/>
          <w:rPrChange w:id="3" w:author="ricardo" w:date="2019-09-06T15:39:00Z">
            <w:rPr>
              <w:rFonts w:ascii="Arial" w:hAnsi="Arial" w:cs="Arial"/>
              <w:b/>
              <w:sz w:val="24"/>
              <w:szCs w:val="24"/>
              <w:lang w:val="es-MX"/>
            </w:rPr>
          </w:rPrChange>
        </w:rPr>
      </w:pPr>
    </w:p>
    <w:p w:rsidR="000172A9" w:rsidRPr="00E65589" w:rsidRDefault="00F54648" w:rsidP="00F54648">
      <w:pPr>
        <w:jc w:val="both"/>
        <w:rPr>
          <w:rFonts w:ascii="Segoe UI" w:hAnsi="Segoe UI" w:cs="Segoe UI"/>
          <w:b/>
          <w:sz w:val="22"/>
          <w:szCs w:val="22"/>
          <w:lang w:val="es-MX"/>
          <w:rPrChange w:id="4" w:author="ricardo" w:date="2019-09-06T15:39:00Z">
            <w:rPr>
              <w:rFonts w:ascii="Arial" w:hAnsi="Arial" w:cs="Arial"/>
              <w:b/>
              <w:sz w:val="24"/>
              <w:szCs w:val="24"/>
              <w:lang w:val="es-MX"/>
            </w:rPr>
          </w:rPrChange>
        </w:rPr>
      </w:pPr>
      <w:r w:rsidRPr="00E65589">
        <w:rPr>
          <w:rFonts w:ascii="Segoe UI" w:hAnsi="Segoe UI" w:cs="Segoe UI"/>
          <w:b/>
          <w:sz w:val="22"/>
          <w:szCs w:val="22"/>
          <w:lang w:val="es-MX"/>
          <w:rPrChange w:id="5" w:author="ricardo" w:date="2019-09-06T15:39:00Z">
            <w:rPr>
              <w:rFonts w:ascii="Arial" w:hAnsi="Arial" w:cs="Arial"/>
              <w:b/>
              <w:sz w:val="24"/>
              <w:szCs w:val="24"/>
              <w:lang w:val="es-MX"/>
            </w:rPr>
          </w:rPrChange>
        </w:rPr>
        <w:t>Ingeniero</w:t>
      </w:r>
    </w:p>
    <w:p w:rsidR="00F54648" w:rsidRPr="00E65589" w:rsidRDefault="00F54648" w:rsidP="00F54648">
      <w:pPr>
        <w:jc w:val="both"/>
        <w:rPr>
          <w:rFonts w:ascii="Segoe UI" w:hAnsi="Segoe UI" w:cs="Segoe UI"/>
          <w:b/>
          <w:sz w:val="22"/>
          <w:szCs w:val="22"/>
          <w:lang w:val="es-MX"/>
          <w:rPrChange w:id="6" w:author="ricardo" w:date="2019-09-06T15:39:00Z">
            <w:rPr>
              <w:rFonts w:ascii="Arial" w:hAnsi="Arial" w:cs="Arial"/>
              <w:b/>
              <w:sz w:val="24"/>
              <w:szCs w:val="24"/>
              <w:lang w:val="es-MX"/>
            </w:rPr>
          </w:rPrChange>
        </w:rPr>
      </w:pPr>
      <w:r w:rsidRPr="00E65589">
        <w:rPr>
          <w:rFonts w:ascii="Segoe UI" w:hAnsi="Segoe UI" w:cs="Segoe UI"/>
          <w:b/>
          <w:sz w:val="22"/>
          <w:szCs w:val="22"/>
          <w:lang w:val="es-MX"/>
          <w:rPrChange w:id="7" w:author="ricardo" w:date="2019-09-06T15:39:00Z">
            <w:rPr>
              <w:rFonts w:ascii="Arial" w:hAnsi="Arial" w:cs="Arial"/>
              <w:b/>
              <w:sz w:val="24"/>
              <w:szCs w:val="24"/>
              <w:lang w:val="es-MX"/>
            </w:rPr>
          </w:rPrChange>
        </w:rPr>
        <w:t>RENÉ GONZÁLEZ CASTELLON</w:t>
      </w:r>
    </w:p>
    <w:p w:rsidR="00F54648" w:rsidRPr="00E65589" w:rsidRDefault="00F54648" w:rsidP="00F54648">
      <w:pPr>
        <w:jc w:val="both"/>
        <w:rPr>
          <w:rFonts w:ascii="Segoe UI" w:hAnsi="Segoe UI" w:cs="Segoe UI"/>
          <w:b/>
          <w:sz w:val="22"/>
          <w:szCs w:val="22"/>
          <w:lang w:val="es-MX"/>
          <w:rPrChange w:id="8" w:author="ricardo" w:date="2019-09-06T15:39:00Z">
            <w:rPr>
              <w:rFonts w:ascii="Arial" w:hAnsi="Arial" w:cs="Arial"/>
              <w:b/>
              <w:sz w:val="24"/>
              <w:szCs w:val="24"/>
              <w:lang w:val="es-MX"/>
            </w:rPr>
          </w:rPrChange>
        </w:rPr>
      </w:pPr>
      <w:r w:rsidRPr="00E65589">
        <w:rPr>
          <w:rFonts w:ascii="Segoe UI" w:hAnsi="Segoe UI" w:cs="Segoe UI"/>
          <w:b/>
          <w:sz w:val="22"/>
          <w:szCs w:val="22"/>
          <w:lang w:val="es-MX"/>
          <w:rPrChange w:id="9" w:author="ricardo" w:date="2019-09-06T15:39:00Z">
            <w:rPr>
              <w:rFonts w:ascii="Arial" w:hAnsi="Arial" w:cs="Arial"/>
              <w:b/>
              <w:sz w:val="24"/>
              <w:szCs w:val="24"/>
              <w:lang w:val="es-MX"/>
            </w:rPr>
          </w:rPrChange>
        </w:rPr>
        <w:t>DIRECTOR EJECUTIVO</w:t>
      </w:r>
    </w:p>
    <w:p w:rsidR="00F54648" w:rsidRPr="00E65589" w:rsidRDefault="00F54648" w:rsidP="00F54648">
      <w:pPr>
        <w:jc w:val="both"/>
        <w:rPr>
          <w:rFonts w:ascii="Segoe UI" w:hAnsi="Segoe UI" w:cs="Segoe UI"/>
          <w:b/>
          <w:sz w:val="22"/>
          <w:szCs w:val="22"/>
          <w:lang w:val="es-MX"/>
          <w:rPrChange w:id="10" w:author="ricardo" w:date="2019-09-06T15:39:00Z">
            <w:rPr>
              <w:rFonts w:ascii="Arial" w:hAnsi="Arial" w:cs="Arial"/>
              <w:b/>
              <w:sz w:val="24"/>
              <w:szCs w:val="24"/>
              <w:lang w:val="es-MX"/>
            </w:rPr>
          </w:rPrChange>
        </w:rPr>
      </w:pPr>
      <w:r w:rsidRPr="00E65589">
        <w:rPr>
          <w:rFonts w:ascii="Segoe UI" w:hAnsi="Segoe UI" w:cs="Segoe UI"/>
          <w:b/>
          <w:sz w:val="22"/>
          <w:szCs w:val="22"/>
          <w:lang w:val="es-MX"/>
          <w:rPrChange w:id="11" w:author="ricardo" w:date="2019-09-06T15:39:00Z">
            <w:rPr>
              <w:rFonts w:ascii="Arial" w:hAnsi="Arial" w:cs="Arial"/>
              <w:b/>
              <w:sz w:val="24"/>
              <w:szCs w:val="24"/>
              <w:lang w:val="es-MX"/>
            </w:rPr>
          </w:rPrChange>
        </w:rPr>
        <w:t>ENTE OPERADOR REGIONAL</w:t>
      </w:r>
    </w:p>
    <w:p w:rsidR="00C55EF0" w:rsidRPr="00E65589" w:rsidRDefault="00C55EF0" w:rsidP="00F54648">
      <w:pPr>
        <w:jc w:val="both"/>
        <w:rPr>
          <w:rFonts w:ascii="Segoe UI" w:hAnsi="Segoe UI" w:cs="Segoe UI"/>
          <w:b/>
          <w:sz w:val="22"/>
          <w:szCs w:val="22"/>
          <w:lang w:val="es-MX"/>
          <w:rPrChange w:id="12" w:author="ricardo" w:date="2019-09-06T15:39:00Z">
            <w:rPr>
              <w:rFonts w:ascii="Arial" w:hAnsi="Arial" w:cs="Arial"/>
              <w:b/>
              <w:sz w:val="24"/>
              <w:szCs w:val="24"/>
              <w:lang w:val="es-MX"/>
            </w:rPr>
          </w:rPrChange>
        </w:rPr>
      </w:pPr>
      <w:r w:rsidRPr="00E65589">
        <w:rPr>
          <w:rFonts w:ascii="Segoe UI" w:hAnsi="Segoe UI" w:cs="Segoe UI"/>
          <w:b/>
          <w:sz w:val="22"/>
          <w:szCs w:val="22"/>
          <w:lang w:val="es-MX"/>
          <w:rPrChange w:id="13" w:author="ricardo" w:date="2019-09-06T15:39:00Z">
            <w:rPr>
              <w:rFonts w:ascii="Arial" w:hAnsi="Arial" w:cs="Arial"/>
              <w:b/>
              <w:sz w:val="24"/>
              <w:szCs w:val="24"/>
              <w:lang w:val="es-MX"/>
            </w:rPr>
          </w:rPrChange>
        </w:rPr>
        <w:t>Su despacho.</w:t>
      </w:r>
    </w:p>
    <w:p w:rsidR="00C705DE" w:rsidRPr="00E65589" w:rsidRDefault="00C705DE" w:rsidP="00C705DE">
      <w:pPr>
        <w:jc w:val="both"/>
        <w:rPr>
          <w:rFonts w:ascii="Segoe UI" w:hAnsi="Segoe UI" w:cs="Segoe UI"/>
          <w:sz w:val="22"/>
          <w:szCs w:val="22"/>
          <w:lang w:val="es-MX"/>
          <w:rPrChange w:id="14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</w:pPr>
    </w:p>
    <w:p w:rsidR="00C55EF0" w:rsidRPr="00E65589" w:rsidRDefault="00C55EF0" w:rsidP="00F54648">
      <w:pPr>
        <w:jc w:val="both"/>
        <w:rPr>
          <w:rFonts w:ascii="Segoe UI" w:hAnsi="Segoe UI" w:cs="Segoe UI"/>
          <w:sz w:val="22"/>
          <w:szCs w:val="22"/>
          <w:lang w:val="es-MX"/>
          <w:rPrChange w:id="15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</w:pPr>
      <w:r w:rsidRPr="00E65589">
        <w:rPr>
          <w:rFonts w:ascii="Segoe UI" w:hAnsi="Segoe UI" w:cs="Segoe UI"/>
          <w:sz w:val="22"/>
          <w:szCs w:val="22"/>
          <w:lang w:val="es-MX"/>
          <w:rPrChange w:id="16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  <w:t>Estimado Ing. González:</w:t>
      </w:r>
    </w:p>
    <w:p w:rsidR="00C55EF0" w:rsidRPr="00E65589" w:rsidRDefault="00C55EF0" w:rsidP="00F54648">
      <w:pPr>
        <w:jc w:val="both"/>
        <w:rPr>
          <w:rFonts w:ascii="Segoe UI" w:hAnsi="Segoe UI" w:cs="Segoe UI"/>
          <w:sz w:val="22"/>
          <w:szCs w:val="22"/>
          <w:lang w:val="es-MX"/>
          <w:rPrChange w:id="17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</w:pPr>
    </w:p>
    <w:p w:rsidR="00FB5B30" w:rsidRPr="00E65589" w:rsidRDefault="00F54648" w:rsidP="00F54648">
      <w:pPr>
        <w:jc w:val="both"/>
        <w:rPr>
          <w:rFonts w:ascii="Segoe UI" w:hAnsi="Segoe UI" w:cs="Segoe UI"/>
          <w:sz w:val="22"/>
          <w:szCs w:val="22"/>
          <w:u w:val="single"/>
          <w:lang w:val="es-MX"/>
          <w:rPrChange w:id="18" w:author="ricardo" w:date="2019-09-06T15:39:00Z">
            <w:rPr>
              <w:rFonts w:ascii="Arial" w:hAnsi="Arial" w:cs="Arial"/>
              <w:sz w:val="24"/>
              <w:szCs w:val="24"/>
              <w:u w:val="single"/>
              <w:lang w:val="es-MX"/>
            </w:rPr>
          </w:rPrChange>
        </w:rPr>
      </w:pPr>
      <w:r w:rsidRPr="00E65589">
        <w:rPr>
          <w:rFonts w:ascii="Segoe UI" w:hAnsi="Segoe UI" w:cs="Segoe UI"/>
          <w:sz w:val="22"/>
          <w:szCs w:val="22"/>
          <w:lang w:val="es-MX"/>
          <w:rPrChange w:id="19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  <w:t xml:space="preserve">Me dirijo a usted en representación de </w:t>
      </w:r>
      <w:r w:rsidRPr="00E65589">
        <w:rPr>
          <w:rFonts w:ascii="Segoe UI" w:hAnsi="Segoe UI" w:cs="Segoe UI"/>
          <w:sz w:val="22"/>
          <w:szCs w:val="22"/>
          <w:highlight w:val="yellow"/>
          <w:lang w:val="es-MX"/>
          <w:rPrChange w:id="20" w:author="ricardo" w:date="2019-09-06T15:39:00Z">
            <w:rPr>
              <w:rFonts w:ascii="Arial" w:hAnsi="Arial" w:cs="Arial"/>
              <w:sz w:val="24"/>
              <w:szCs w:val="24"/>
              <w:highlight w:val="yellow"/>
              <w:lang w:val="es-MX"/>
            </w:rPr>
          </w:rPrChange>
        </w:rPr>
        <w:t>(</w:t>
      </w:r>
      <w:r w:rsidRPr="00E65589">
        <w:rPr>
          <w:rFonts w:ascii="Segoe UI" w:hAnsi="Segoe UI" w:cs="Segoe UI"/>
          <w:sz w:val="22"/>
          <w:szCs w:val="22"/>
          <w:highlight w:val="yellow"/>
          <w:u w:val="single"/>
          <w:lang w:val="es-MX"/>
          <w:rPrChange w:id="21" w:author="ricardo" w:date="2019-09-06T15:39:00Z">
            <w:rPr>
              <w:rFonts w:ascii="Arial" w:hAnsi="Arial" w:cs="Arial"/>
              <w:sz w:val="24"/>
              <w:szCs w:val="24"/>
              <w:highlight w:val="yellow"/>
              <w:u w:val="single"/>
              <w:lang w:val="es-MX"/>
            </w:rPr>
          </w:rPrChange>
        </w:rPr>
        <w:t>Colocar aquí el nombre de la entidad solicitante)</w:t>
      </w:r>
      <w:r w:rsidRPr="00E65589">
        <w:rPr>
          <w:rFonts w:ascii="Segoe UI" w:hAnsi="Segoe UI" w:cs="Segoe UI"/>
          <w:sz w:val="22"/>
          <w:szCs w:val="22"/>
          <w:lang w:val="es-MX"/>
          <w:rPrChange w:id="22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  <w:t xml:space="preserve"> para solicitar la Base de Datos Regional del Ente Operador Regional</w:t>
      </w:r>
      <w:r w:rsidR="00BA44A5" w:rsidRPr="00E65589">
        <w:rPr>
          <w:rFonts w:ascii="Segoe UI" w:hAnsi="Segoe UI" w:cs="Segoe UI"/>
          <w:sz w:val="22"/>
          <w:szCs w:val="22"/>
          <w:lang w:val="es-MX"/>
          <w:rPrChange w:id="23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  <w:t xml:space="preserve"> </w:t>
      </w:r>
      <w:r w:rsidR="00537EAE" w:rsidRPr="00E65589">
        <w:rPr>
          <w:rFonts w:ascii="Segoe UI" w:hAnsi="Segoe UI" w:cs="Segoe UI"/>
          <w:sz w:val="22"/>
          <w:szCs w:val="22"/>
          <w:lang w:val="es-MX"/>
          <w:rPrChange w:id="24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  <w:t xml:space="preserve">y las premisas técnicas </w:t>
      </w:r>
      <w:r w:rsidR="00936E56" w:rsidRPr="00E65589">
        <w:rPr>
          <w:rFonts w:ascii="Segoe UI" w:hAnsi="Segoe UI" w:cs="Segoe UI"/>
          <w:sz w:val="22"/>
          <w:szCs w:val="22"/>
          <w:lang w:val="es-MX"/>
          <w:rPrChange w:id="25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  <w:t xml:space="preserve">con el objetivo de </w:t>
      </w:r>
      <w:r w:rsidR="00936E56" w:rsidRPr="00E65589">
        <w:rPr>
          <w:rFonts w:ascii="Segoe UI" w:hAnsi="Segoe UI" w:cs="Segoe UI"/>
          <w:sz w:val="22"/>
          <w:szCs w:val="22"/>
          <w:highlight w:val="yellow"/>
          <w:lang w:val="es-MX"/>
          <w:rPrChange w:id="26" w:author="ricardo" w:date="2019-09-06T15:39:00Z">
            <w:rPr>
              <w:rFonts w:ascii="Arial" w:hAnsi="Arial" w:cs="Arial"/>
              <w:sz w:val="24"/>
              <w:szCs w:val="24"/>
              <w:highlight w:val="yellow"/>
              <w:lang w:val="es-MX"/>
            </w:rPr>
          </w:rPrChange>
        </w:rPr>
        <w:t>(</w:t>
      </w:r>
      <w:r w:rsidR="00936E56" w:rsidRPr="00E65589">
        <w:rPr>
          <w:rFonts w:ascii="Segoe UI" w:hAnsi="Segoe UI" w:cs="Segoe UI"/>
          <w:sz w:val="22"/>
          <w:szCs w:val="22"/>
          <w:highlight w:val="yellow"/>
          <w:u w:val="single"/>
          <w:lang w:val="es-MX"/>
          <w:rPrChange w:id="27" w:author="ricardo" w:date="2019-09-06T15:39:00Z">
            <w:rPr>
              <w:rFonts w:ascii="Arial" w:hAnsi="Arial" w:cs="Arial"/>
              <w:sz w:val="24"/>
              <w:szCs w:val="24"/>
              <w:highlight w:val="yellow"/>
              <w:u w:val="single"/>
              <w:lang w:val="es-MX"/>
            </w:rPr>
          </w:rPrChange>
        </w:rPr>
        <w:t xml:space="preserve">detallar </w:t>
      </w:r>
      <w:r w:rsidR="00C472DB" w:rsidRPr="00E65589">
        <w:rPr>
          <w:rFonts w:ascii="Segoe UI" w:hAnsi="Segoe UI" w:cs="Segoe UI"/>
          <w:sz w:val="22"/>
          <w:szCs w:val="22"/>
          <w:highlight w:val="yellow"/>
          <w:u w:val="single"/>
          <w:lang w:val="es-MX"/>
          <w:rPrChange w:id="28" w:author="ricardo" w:date="2019-09-06T15:39:00Z">
            <w:rPr>
              <w:rFonts w:ascii="Arial" w:hAnsi="Arial" w:cs="Arial"/>
              <w:sz w:val="24"/>
              <w:szCs w:val="24"/>
              <w:highlight w:val="yellow"/>
              <w:u w:val="single"/>
              <w:lang w:val="es-MX"/>
            </w:rPr>
          </w:rPrChange>
        </w:rPr>
        <w:t xml:space="preserve">aquí </w:t>
      </w:r>
      <w:r w:rsidR="00936E56" w:rsidRPr="00E65589">
        <w:rPr>
          <w:rFonts w:ascii="Segoe UI" w:hAnsi="Segoe UI" w:cs="Segoe UI"/>
          <w:sz w:val="22"/>
          <w:szCs w:val="22"/>
          <w:highlight w:val="yellow"/>
          <w:u w:val="single"/>
          <w:lang w:val="es-MX"/>
          <w:rPrChange w:id="29" w:author="ricardo" w:date="2019-09-06T15:39:00Z">
            <w:rPr>
              <w:rFonts w:ascii="Arial" w:hAnsi="Arial" w:cs="Arial"/>
              <w:sz w:val="24"/>
              <w:szCs w:val="24"/>
              <w:highlight w:val="yellow"/>
              <w:u w:val="single"/>
              <w:lang w:val="es-MX"/>
            </w:rPr>
          </w:rPrChange>
        </w:rPr>
        <w:t>el objetivo para el cual será utilizada la BDR</w:t>
      </w:r>
      <w:r w:rsidR="00DF4622" w:rsidRPr="00E65589">
        <w:rPr>
          <w:rFonts w:ascii="Segoe UI" w:hAnsi="Segoe UI" w:cs="Segoe UI"/>
          <w:sz w:val="22"/>
          <w:szCs w:val="22"/>
          <w:highlight w:val="yellow"/>
          <w:u w:val="single"/>
          <w:lang w:val="es-MX"/>
          <w:rPrChange w:id="30" w:author="ricardo" w:date="2019-09-06T15:39:00Z">
            <w:rPr>
              <w:rFonts w:ascii="Arial" w:hAnsi="Arial" w:cs="Arial"/>
              <w:sz w:val="24"/>
              <w:szCs w:val="24"/>
              <w:highlight w:val="yellow"/>
              <w:u w:val="single"/>
              <w:lang w:val="es-MX"/>
            </w:rPr>
          </w:rPrChange>
        </w:rPr>
        <w:t xml:space="preserve"> – </w:t>
      </w:r>
      <w:r w:rsidR="00DF4622" w:rsidRPr="00E65589">
        <w:rPr>
          <w:rFonts w:ascii="Segoe UI" w:hAnsi="Segoe UI" w:cs="Segoe UI"/>
          <w:color w:val="548DD4"/>
          <w:sz w:val="22"/>
          <w:szCs w:val="22"/>
          <w:highlight w:val="yellow"/>
          <w:u w:val="single"/>
          <w:lang w:val="es-MX"/>
          <w:rPrChange w:id="31" w:author="ricardo" w:date="2019-09-06T15:39:00Z">
            <w:rPr>
              <w:rFonts w:ascii="Arial" w:hAnsi="Arial" w:cs="Arial"/>
              <w:color w:val="548DD4"/>
              <w:sz w:val="24"/>
              <w:szCs w:val="24"/>
              <w:highlight w:val="yellow"/>
              <w:u w:val="single"/>
              <w:lang w:val="es-MX"/>
            </w:rPr>
          </w:rPrChange>
        </w:rPr>
        <w:t xml:space="preserve">Ejemplo: Desarrollar los estudios </w:t>
      </w:r>
      <w:r w:rsidR="00456552" w:rsidRPr="00E65589">
        <w:rPr>
          <w:rFonts w:ascii="Segoe UI" w:hAnsi="Segoe UI" w:cs="Segoe UI"/>
          <w:color w:val="548DD4"/>
          <w:sz w:val="22"/>
          <w:szCs w:val="22"/>
          <w:highlight w:val="yellow"/>
          <w:u w:val="single"/>
          <w:lang w:val="es-MX"/>
          <w:rPrChange w:id="32" w:author="ricardo" w:date="2019-09-06T15:39:00Z">
            <w:rPr>
              <w:rFonts w:ascii="Arial" w:hAnsi="Arial" w:cs="Arial"/>
              <w:color w:val="548DD4"/>
              <w:sz w:val="24"/>
              <w:szCs w:val="24"/>
              <w:highlight w:val="yellow"/>
              <w:u w:val="single"/>
              <w:lang w:val="es-MX"/>
            </w:rPr>
          </w:rPrChange>
        </w:rPr>
        <w:t>técnicos</w:t>
      </w:r>
      <w:r w:rsidR="00DF4622" w:rsidRPr="00E65589">
        <w:rPr>
          <w:rFonts w:ascii="Segoe UI" w:hAnsi="Segoe UI" w:cs="Segoe UI"/>
          <w:color w:val="548DD4"/>
          <w:sz w:val="22"/>
          <w:szCs w:val="22"/>
          <w:highlight w:val="yellow"/>
          <w:u w:val="single"/>
          <w:lang w:val="es-MX"/>
          <w:rPrChange w:id="33" w:author="ricardo" w:date="2019-09-06T15:39:00Z">
            <w:rPr>
              <w:rFonts w:ascii="Arial" w:hAnsi="Arial" w:cs="Arial"/>
              <w:color w:val="548DD4"/>
              <w:sz w:val="24"/>
              <w:szCs w:val="24"/>
              <w:highlight w:val="yellow"/>
              <w:u w:val="single"/>
              <w:lang w:val="es-MX"/>
            </w:rPr>
          </w:rPrChange>
        </w:rPr>
        <w:t xml:space="preserve"> para el </w:t>
      </w:r>
      <w:r w:rsidR="00456552" w:rsidRPr="00E65589">
        <w:rPr>
          <w:rFonts w:ascii="Segoe UI" w:hAnsi="Segoe UI" w:cs="Segoe UI"/>
          <w:color w:val="548DD4"/>
          <w:sz w:val="22"/>
          <w:szCs w:val="22"/>
          <w:highlight w:val="yellow"/>
          <w:u w:val="single"/>
          <w:lang w:val="es-MX"/>
          <w:rPrChange w:id="34" w:author="ricardo" w:date="2019-09-06T15:39:00Z">
            <w:rPr>
              <w:rFonts w:ascii="Arial" w:hAnsi="Arial" w:cs="Arial"/>
              <w:color w:val="548DD4"/>
              <w:sz w:val="24"/>
              <w:szCs w:val="24"/>
              <w:highlight w:val="yellow"/>
              <w:u w:val="single"/>
              <w:lang w:val="es-MX"/>
            </w:rPr>
          </w:rPrChange>
        </w:rPr>
        <w:t>trámite</w:t>
      </w:r>
      <w:r w:rsidR="00DF4622" w:rsidRPr="00E65589">
        <w:rPr>
          <w:rFonts w:ascii="Segoe UI" w:hAnsi="Segoe UI" w:cs="Segoe UI"/>
          <w:color w:val="548DD4"/>
          <w:sz w:val="22"/>
          <w:szCs w:val="22"/>
          <w:highlight w:val="yellow"/>
          <w:u w:val="single"/>
          <w:lang w:val="es-MX"/>
          <w:rPrChange w:id="35" w:author="ricardo" w:date="2019-09-06T15:39:00Z">
            <w:rPr>
              <w:rFonts w:ascii="Arial" w:hAnsi="Arial" w:cs="Arial"/>
              <w:color w:val="548DD4"/>
              <w:sz w:val="24"/>
              <w:szCs w:val="24"/>
              <w:highlight w:val="yellow"/>
              <w:u w:val="single"/>
              <w:lang w:val="es-MX"/>
            </w:rPr>
          </w:rPrChange>
        </w:rPr>
        <w:t xml:space="preserve"> de </w:t>
      </w:r>
      <w:r w:rsidR="00456552" w:rsidRPr="00E65589">
        <w:rPr>
          <w:rFonts w:ascii="Segoe UI" w:hAnsi="Segoe UI" w:cs="Segoe UI"/>
          <w:color w:val="548DD4"/>
          <w:sz w:val="22"/>
          <w:szCs w:val="22"/>
          <w:highlight w:val="yellow"/>
          <w:u w:val="single"/>
          <w:lang w:val="es-MX"/>
          <w:rPrChange w:id="36" w:author="ricardo" w:date="2019-09-06T15:39:00Z">
            <w:rPr>
              <w:rFonts w:ascii="Arial" w:hAnsi="Arial" w:cs="Arial"/>
              <w:color w:val="548DD4"/>
              <w:sz w:val="24"/>
              <w:szCs w:val="24"/>
              <w:highlight w:val="yellow"/>
              <w:u w:val="single"/>
              <w:lang w:val="es-MX"/>
            </w:rPr>
          </w:rPrChange>
        </w:rPr>
        <w:t>conexión</w:t>
      </w:r>
      <w:r w:rsidR="00DF4622" w:rsidRPr="00E65589">
        <w:rPr>
          <w:rFonts w:ascii="Segoe UI" w:hAnsi="Segoe UI" w:cs="Segoe UI"/>
          <w:color w:val="548DD4"/>
          <w:sz w:val="22"/>
          <w:szCs w:val="22"/>
          <w:highlight w:val="yellow"/>
          <w:u w:val="single"/>
          <w:lang w:val="es-MX"/>
          <w:rPrChange w:id="37" w:author="ricardo" w:date="2019-09-06T15:39:00Z">
            <w:rPr>
              <w:rFonts w:ascii="Arial" w:hAnsi="Arial" w:cs="Arial"/>
              <w:color w:val="548DD4"/>
              <w:sz w:val="24"/>
              <w:szCs w:val="24"/>
              <w:highlight w:val="yellow"/>
              <w:u w:val="single"/>
              <w:lang w:val="es-MX"/>
            </w:rPr>
          </w:rPrChange>
        </w:rPr>
        <w:t xml:space="preserve"> a la RTR del proyecto denominado </w:t>
      </w:r>
      <w:r w:rsidR="00DF4622" w:rsidRPr="00E65589">
        <w:rPr>
          <w:rFonts w:ascii="Segoe UI" w:hAnsi="Segoe UI" w:cs="Segoe UI"/>
          <w:sz w:val="22"/>
          <w:szCs w:val="22"/>
          <w:highlight w:val="yellow"/>
          <w:u w:val="single"/>
          <w:lang w:val="es-MX"/>
          <w:rPrChange w:id="38" w:author="ricardo" w:date="2019-09-06T15:39:00Z">
            <w:rPr>
              <w:rFonts w:ascii="Arial" w:hAnsi="Arial" w:cs="Arial"/>
              <w:sz w:val="24"/>
              <w:szCs w:val="24"/>
              <w:highlight w:val="yellow"/>
              <w:u w:val="single"/>
              <w:lang w:val="es-MX"/>
            </w:rPr>
          </w:rPrChange>
        </w:rPr>
        <w:t>XXXXXXXXX</w:t>
      </w:r>
      <w:r w:rsidR="00936E56" w:rsidRPr="00E65589">
        <w:rPr>
          <w:rFonts w:ascii="Segoe UI" w:hAnsi="Segoe UI" w:cs="Segoe UI"/>
          <w:sz w:val="22"/>
          <w:szCs w:val="22"/>
          <w:highlight w:val="yellow"/>
          <w:u w:val="single"/>
          <w:lang w:val="es-MX"/>
          <w:rPrChange w:id="39" w:author="ricardo" w:date="2019-09-06T15:39:00Z">
            <w:rPr>
              <w:rFonts w:ascii="Arial" w:hAnsi="Arial" w:cs="Arial"/>
              <w:sz w:val="24"/>
              <w:szCs w:val="24"/>
              <w:highlight w:val="yellow"/>
              <w:u w:val="single"/>
              <w:lang w:val="es-MX"/>
            </w:rPr>
          </w:rPrChange>
        </w:rPr>
        <w:t>).</w:t>
      </w:r>
    </w:p>
    <w:p w:rsidR="00DF4622" w:rsidRPr="00E65589" w:rsidRDefault="00DF4622" w:rsidP="00F54648">
      <w:pPr>
        <w:jc w:val="both"/>
        <w:rPr>
          <w:rFonts w:ascii="Segoe UI" w:hAnsi="Segoe UI" w:cs="Segoe UI"/>
          <w:sz w:val="22"/>
          <w:szCs w:val="22"/>
          <w:u w:val="single"/>
          <w:lang w:val="es-MX"/>
          <w:rPrChange w:id="40" w:author="ricardo" w:date="2019-09-06T15:39:00Z">
            <w:rPr>
              <w:rFonts w:ascii="Arial" w:hAnsi="Arial" w:cs="Arial"/>
              <w:sz w:val="24"/>
              <w:szCs w:val="24"/>
              <w:u w:val="single"/>
              <w:lang w:val="es-MX"/>
            </w:rPr>
          </w:rPrChange>
        </w:rPr>
      </w:pPr>
    </w:p>
    <w:p w:rsidR="00DF4622" w:rsidRPr="00E65589" w:rsidRDefault="003D53DF" w:rsidP="00F54648">
      <w:pPr>
        <w:jc w:val="both"/>
        <w:rPr>
          <w:rFonts w:ascii="Segoe UI" w:hAnsi="Segoe UI" w:cs="Segoe UI"/>
          <w:sz w:val="22"/>
          <w:szCs w:val="22"/>
          <w:lang w:val="es-MX"/>
          <w:rPrChange w:id="41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</w:pPr>
      <w:r w:rsidRPr="00E65589">
        <w:rPr>
          <w:rFonts w:ascii="Segoe UI" w:hAnsi="Segoe UI" w:cs="Segoe UI"/>
          <w:sz w:val="22"/>
          <w:szCs w:val="22"/>
          <w:lang w:val="es-MX"/>
          <w:rPrChange w:id="42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  <w:t xml:space="preserve">El proyecto </w:t>
      </w:r>
      <w:r w:rsidR="00844496" w:rsidRPr="00E65589">
        <w:rPr>
          <w:rFonts w:ascii="Segoe UI" w:hAnsi="Segoe UI" w:cs="Segoe UI"/>
          <w:sz w:val="22"/>
          <w:szCs w:val="22"/>
          <w:lang w:val="es-MX"/>
          <w:rPrChange w:id="43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  <w:t xml:space="preserve">referido </w:t>
      </w:r>
      <w:r w:rsidRPr="00E65589">
        <w:rPr>
          <w:rFonts w:ascii="Segoe UI" w:hAnsi="Segoe UI" w:cs="Segoe UI"/>
          <w:sz w:val="22"/>
          <w:szCs w:val="22"/>
          <w:lang w:val="es-MX"/>
          <w:rPrChange w:id="44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  <w:t>consiste en</w:t>
      </w:r>
      <w:r w:rsidR="00844496" w:rsidRPr="00E65589">
        <w:rPr>
          <w:rFonts w:ascii="Segoe UI" w:hAnsi="Segoe UI" w:cs="Segoe UI"/>
          <w:sz w:val="22"/>
          <w:szCs w:val="22"/>
          <w:lang w:val="es-MX"/>
          <w:rPrChange w:id="45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  <w:t>:</w:t>
      </w:r>
      <w:r w:rsidRPr="00E65589">
        <w:rPr>
          <w:rFonts w:ascii="Segoe UI" w:hAnsi="Segoe UI" w:cs="Segoe UI"/>
          <w:sz w:val="22"/>
          <w:szCs w:val="22"/>
          <w:lang w:val="es-MX"/>
          <w:rPrChange w:id="46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  <w:t xml:space="preserve"> </w:t>
      </w:r>
      <w:r w:rsidRPr="00E65589">
        <w:rPr>
          <w:rFonts w:ascii="Segoe UI" w:hAnsi="Segoe UI" w:cs="Segoe UI"/>
          <w:sz w:val="22"/>
          <w:szCs w:val="22"/>
          <w:highlight w:val="yellow"/>
          <w:lang w:val="es-MX"/>
          <w:rPrChange w:id="47" w:author="ricardo" w:date="2019-09-06T15:39:00Z">
            <w:rPr>
              <w:rFonts w:ascii="Arial" w:hAnsi="Arial" w:cs="Arial"/>
              <w:sz w:val="24"/>
              <w:szCs w:val="24"/>
              <w:highlight w:val="yellow"/>
              <w:lang w:val="es-MX"/>
            </w:rPr>
          </w:rPrChange>
        </w:rPr>
        <w:t>(</w:t>
      </w:r>
      <w:r w:rsidR="00C336BA" w:rsidRPr="00E65589">
        <w:rPr>
          <w:rFonts w:ascii="Segoe UI" w:hAnsi="Segoe UI" w:cs="Segoe UI"/>
          <w:sz w:val="22"/>
          <w:szCs w:val="22"/>
          <w:highlight w:val="yellow"/>
          <w:lang w:val="es-MX"/>
          <w:rPrChange w:id="48" w:author="ricardo" w:date="2019-09-06T15:39:00Z">
            <w:rPr>
              <w:rFonts w:ascii="Arial" w:hAnsi="Arial" w:cs="Arial"/>
              <w:sz w:val="24"/>
              <w:szCs w:val="24"/>
              <w:highlight w:val="yellow"/>
              <w:lang w:val="es-MX"/>
            </w:rPr>
          </w:rPrChange>
        </w:rPr>
        <w:t>indicar</w:t>
      </w:r>
      <w:r w:rsidR="00844496" w:rsidRPr="00E65589">
        <w:rPr>
          <w:rFonts w:ascii="Segoe UI" w:hAnsi="Segoe UI" w:cs="Segoe UI"/>
          <w:sz w:val="22"/>
          <w:szCs w:val="22"/>
          <w:highlight w:val="yellow"/>
          <w:lang w:val="es-MX"/>
          <w:rPrChange w:id="49" w:author="ricardo" w:date="2019-09-06T15:39:00Z">
            <w:rPr>
              <w:rFonts w:ascii="Arial" w:hAnsi="Arial" w:cs="Arial"/>
              <w:sz w:val="24"/>
              <w:szCs w:val="24"/>
              <w:highlight w:val="yellow"/>
              <w:lang w:val="es-MX"/>
            </w:rPr>
          </w:rPrChange>
        </w:rPr>
        <w:t xml:space="preserve"> la información relevante del proyecto </w:t>
      </w:r>
      <w:r w:rsidR="002D3496" w:rsidRPr="00E65589">
        <w:rPr>
          <w:rFonts w:ascii="Segoe UI" w:hAnsi="Segoe UI" w:cs="Segoe UI"/>
          <w:sz w:val="22"/>
          <w:szCs w:val="22"/>
          <w:highlight w:val="yellow"/>
          <w:lang w:val="es-MX"/>
          <w:rPrChange w:id="50" w:author="ricardo" w:date="2019-09-06T15:39:00Z">
            <w:rPr>
              <w:rFonts w:ascii="Arial" w:hAnsi="Arial" w:cs="Arial"/>
              <w:sz w:val="24"/>
              <w:szCs w:val="24"/>
              <w:highlight w:val="yellow"/>
              <w:lang w:val="es-MX"/>
            </w:rPr>
          </w:rPrChange>
        </w:rPr>
        <w:t xml:space="preserve">en </w:t>
      </w:r>
      <w:r w:rsidRPr="00E65589">
        <w:rPr>
          <w:rFonts w:ascii="Segoe UI" w:hAnsi="Segoe UI" w:cs="Segoe UI"/>
          <w:sz w:val="22"/>
          <w:szCs w:val="22"/>
          <w:highlight w:val="yellow"/>
          <w:lang w:val="es-MX"/>
          <w:rPrChange w:id="51" w:author="ricardo" w:date="2019-09-06T15:39:00Z">
            <w:rPr>
              <w:rFonts w:ascii="Arial" w:hAnsi="Arial" w:cs="Arial"/>
              <w:sz w:val="24"/>
              <w:szCs w:val="24"/>
              <w:highlight w:val="yellow"/>
              <w:lang w:val="es-MX"/>
            </w:rPr>
          </w:rPrChange>
        </w:rPr>
        <w:t>un</w:t>
      </w:r>
      <w:r w:rsidR="00844496" w:rsidRPr="00E65589">
        <w:rPr>
          <w:rFonts w:ascii="Segoe UI" w:hAnsi="Segoe UI" w:cs="Segoe UI"/>
          <w:sz w:val="22"/>
          <w:szCs w:val="22"/>
          <w:highlight w:val="yellow"/>
          <w:lang w:val="es-MX"/>
          <w:rPrChange w:id="52" w:author="ricardo" w:date="2019-09-06T15:39:00Z">
            <w:rPr>
              <w:rFonts w:ascii="Arial" w:hAnsi="Arial" w:cs="Arial"/>
              <w:sz w:val="24"/>
              <w:szCs w:val="24"/>
              <w:highlight w:val="yellow"/>
              <w:lang w:val="es-MX"/>
            </w:rPr>
          </w:rPrChange>
        </w:rPr>
        <w:t>o</w:t>
      </w:r>
      <w:r w:rsidRPr="00E65589">
        <w:rPr>
          <w:rFonts w:ascii="Segoe UI" w:hAnsi="Segoe UI" w:cs="Segoe UI"/>
          <w:sz w:val="22"/>
          <w:szCs w:val="22"/>
          <w:highlight w:val="yellow"/>
          <w:lang w:val="es-MX"/>
          <w:rPrChange w:id="53" w:author="ricardo" w:date="2019-09-06T15:39:00Z">
            <w:rPr>
              <w:rFonts w:ascii="Arial" w:hAnsi="Arial" w:cs="Arial"/>
              <w:sz w:val="24"/>
              <w:szCs w:val="24"/>
              <w:highlight w:val="yellow"/>
              <w:lang w:val="es-MX"/>
            </w:rPr>
          </w:rPrChange>
        </w:rPr>
        <w:t xml:space="preserve"> </w:t>
      </w:r>
      <w:r w:rsidR="002D3496" w:rsidRPr="00E65589">
        <w:rPr>
          <w:rFonts w:ascii="Segoe UI" w:hAnsi="Segoe UI" w:cs="Segoe UI"/>
          <w:sz w:val="22"/>
          <w:szCs w:val="22"/>
          <w:highlight w:val="yellow"/>
          <w:lang w:val="es-MX"/>
          <w:rPrChange w:id="54" w:author="ricardo" w:date="2019-09-06T15:39:00Z">
            <w:rPr>
              <w:rFonts w:ascii="Arial" w:hAnsi="Arial" w:cs="Arial"/>
              <w:sz w:val="24"/>
              <w:szCs w:val="24"/>
              <w:highlight w:val="yellow"/>
              <w:lang w:val="es-MX"/>
            </w:rPr>
          </w:rPrChange>
        </w:rPr>
        <w:t xml:space="preserve">a tres </w:t>
      </w:r>
      <w:r w:rsidRPr="00E65589">
        <w:rPr>
          <w:rFonts w:ascii="Segoe UI" w:hAnsi="Segoe UI" w:cs="Segoe UI"/>
          <w:sz w:val="22"/>
          <w:szCs w:val="22"/>
          <w:highlight w:val="yellow"/>
          <w:lang w:val="es-MX"/>
          <w:rPrChange w:id="55" w:author="ricardo" w:date="2019-09-06T15:39:00Z">
            <w:rPr>
              <w:rFonts w:ascii="Arial" w:hAnsi="Arial" w:cs="Arial"/>
              <w:sz w:val="24"/>
              <w:szCs w:val="24"/>
              <w:highlight w:val="yellow"/>
              <w:lang w:val="es-MX"/>
            </w:rPr>
          </w:rPrChange>
        </w:rPr>
        <w:t>párrafos</w:t>
      </w:r>
      <w:r w:rsidR="00844496" w:rsidRPr="00E65589">
        <w:rPr>
          <w:rFonts w:ascii="Segoe UI" w:hAnsi="Segoe UI" w:cs="Segoe UI"/>
          <w:sz w:val="22"/>
          <w:szCs w:val="22"/>
          <w:highlight w:val="yellow"/>
          <w:lang w:val="es-MX"/>
          <w:rPrChange w:id="56" w:author="ricardo" w:date="2019-09-06T15:39:00Z">
            <w:rPr>
              <w:rFonts w:ascii="Arial" w:hAnsi="Arial" w:cs="Arial"/>
              <w:sz w:val="24"/>
              <w:szCs w:val="24"/>
              <w:highlight w:val="yellow"/>
              <w:lang w:val="es-MX"/>
            </w:rPr>
          </w:rPrChange>
        </w:rPr>
        <w:t xml:space="preserve">, </w:t>
      </w:r>
      <w:r w:rsidR="002D3496" w:rsidRPr="00E65589">
        <w:rPr>
          <w:rFonts w:ascii="Segoe UI" w:hAnsi="Segoe UI" w:cs="Segoe UI"/>
          <w:sz w:val="22"/>
          <w:szCs w:val="22"/>
          <w:highlight w:val="yellow"/>
          <w:lang w:val="es-MX"/>
          <w:rPrChange w:id="57" w:author="ricardo" w:date="2019-09-06T15:39:00Z">
            <w:rPr>
              <w:rFonts w:ascii="Arial" w:hAnsi="Arial" w:cs="Arial"/>
              <w:sz w:val="24"/>
              <w:szCs w:val="24"/>
              <w:highlight w:val="yellow"/>
              <w:lang w:val="es-MX"/>
            </w:rPr>
          </w:rPrChange>
        </w:rPr>
        <w:t xml:space="preserve">sin obviar la siguiente información: </w:t>
      </w:r>
      <w:r w:rsidR="00C336BA" w:rsidRPr="00E65589">
        <w:rPr>
          <w:rFonts w:ascii="Segoe UI" w:hAnsi="Segoe UI" w:cs="Segoe UI"/>
          <w:sz w:val="22"/>
          <w:szCs w:val="22"/>
          <w:highlight w:val="yellow"/>
          <w:lang w:val="es-MX"/>
          <w:rPrChange w:id="58" w:author="ricardo" w:date="2019-09-06T15:39:00Z">
            <w:rPr>
              <w:rFonts w:ascii="Arial" w:hAnsi="Arial" w:cs="Arial"/>
              <w:sz w:val="24"/>
              <w:szCs w:val="24"/>
              <w:highlight w:val="yellow"/>
              <w:lang w:val="es-MX"/>
            </w:rPr>
          </w:rPrChange>
        </w:rPr>
        <w:t>la capacidad, ubicación, subestaciones o puntos de conexión, y l</w:t>
      </w:r>
      <w:bookmarkStart w:id="59" w:name="_GoBack"/>
      <w:bookmarkEnd w:id="59"/>
      <w:r w:rsidR="00C336BA" w:rsidRPr="00E65589">
        <w:rPr>
          <w:rFonts w:ascii="Segoe UI" w:hAnsi="Segoe UI" w:cs="Segoe UI"/>
          <w:sz w:val="22"/>
          <w:szCs w:val="22"/>
          <w:highlight w:val="yellow"/>
          <w:lang w:val="es-MX"/>
          <w:rPrChange w:id="60" w:author="ricardo" w:date="2019-09-06T15:39:00Z">
            <w:rPr>
              <w:rFonts w:ascii="Arial" w:hAnsi="Arial" w:cs="Arial"/>
              <w:sz w:val="24"/>
              <w:szCs w:val="24"/>
              <w:highlight w:val="yellow"/>
              <w:lang w:val="es-MX"/>
            </w:rPr>
          </w:rPrChange>
        </w:rPr>
        <w:t>a fecha prevista de puesta en operación</w:t>
      </w:r>
      <w:r w:rsidRPr="00E65589">
        <w:rPr>
          <w:rFonts w:ascii="Segoe UI" w:hAnsi="Segoe UI" w:cs="Segoe UI"/>
          <w:sz w:val="22"/>
          <w:szCs w:val="22"/>
          <w:highlight w:val="yellow"/>
          <w:lang w:val="es-MX"/>
          <w:rPrChange w:id="61" w:author="ricardo" w:date="2019-09-06T15:39:00Z">
            <w:rPr>
              <w:rFonts w:ascii="Arial" w:hAnsi="Arial" w:cs="Arial"/>
              <w:sz w:val="24"/>
              <w:szCs w:val="24"/>
              <w:highlight w:val="yellow"/>
              <w:lang w:val="es-MX"/>
            </w:rPr>
          </w:rPrChange>
        </w:rPr>
        <w:t>)</w:t>
      </w:r>
      <w:r w:rsidR="00C336BA" w:rsidRPr="00E65589">
        <w:rPr>
          <w:rFonts w:ascii="Segoe UI" w:hAnsi="Segoe UI" w:cs="Segoe UI"/>
          <w:sz w:val="22"/>
          <w:szCs w:val="22"/>
          <w:lang w:val="es-MX"/>
          <w:rPrChange w:id="62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  <w:t>.</w:t>
      </w:r>
    </w:p>
    <w:p w:rsidR="00936E56" w:rsidRPr="00E65589" w:rsidRDefault="00936E56" w:rsidP="00F54648">
      <w:pPr>
        <w:jc w:val="both"/>
        <w:rPr>
          <w:rFonts w:ascii="Segoe UI" w:hAnsi="Segoe UI" w:cs="Segoe UI"/>
          <w:color w:val="17365D"/>
          <w:sz w:val="22"/>
          <w:szCs w:val="22"/>
          <w:lang w:val="es-MX"/>
          <w:rPrChange w:id="63" w:author="ricardo" w:date="2019-09-06T15:39:00Z">
            <w:rPr>
              <w:rFonts w:ascii="Arial" w:hAnsi="Arial" w:cs="Arial"/>
              <w:color w:val="17365D"/>
              <w:sz w:val="24"/>
              <w:szCs w:val="24"/>
              <w:lang w:val="es-MX"/>
            </w:rPr>
          </w:rPrChange>
        </w:rPr>
      </w:pPr>
    </w:p>
    <w:p w:rsidR="00936E56" w:rsidRPr="00E65589" w:rsidRDefault="00936E56" w:rsidP="00F54648">
      <w:pPr>
        <w:jc w:val="both"/>
        <w:rPr>
          <w:rFonts w:ascii="Segoe UI" w:hAnsi="Segoe UI" w:cs="Segoe UI"/>
          <w:sz w:val="22"/>
          <w:szCs w:val="22"/>
          <w:lang w:val="es-MX"/>
          <w:rPrChange w:id="64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</w:pPr>
      <w:r w:rsidRPr="00E65589">
        <w:rPr>
          <w:rFonts w:ascii="Segoe UI" w:hAnsi="Segoe UI" w:cs="Segoe UI"/>
          <w:sz w:val="22"/>
          <w:szCs w:val="22"/>
          <w:lang w:val="es-MX"/>
          <w:rPrChange w:id="65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  <w:t>Adjunto a la presente solicitud encontrará la documentación</w:t>
      </w:r>
      <w:r w:rsidR="00C472DB" w:rsidRPr="00E65589">
        <w:rPr>
          <w:rFonts w:ascii="Segoe UI" w:hAnsi="Segoe UI" w:cs="Segoe UI"/>
          <w:sz w:val="22"/>
          <w:szCs w:val="22"/>
          <w:lang w:val="es-MX"/>
          <w:rPrChange w:id="66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  <w:t xml:space="preserve"> requerida de nuestra institución</w:t>
      </w:r>
      <w:r w:rsidR="00C55EF0" w:rsidRPr="00E65589">
        <w:rPr>
          <w:rFonts w:ascii="Segoe UI" w:hAnsi="Segoe UI" w:cs="Segoe UI"/>
          <w:sz w:val="22"/>
          <w:szCs w:val="22"/>
          <w:lang w:val="es-MX"/>
          <w:rPrChange w:id="67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  <w:t xml:space="preserve"> que se establece en el Procedimiento para acceso a la Base de Datos Regional</w:t>
      </w:r>
      <w:r w:rsidR="00553961" w:rsidRPr="00E65589">
        <w:rPr>
          <w:rFonts w:ascii="Segoe UI" w:hAnsi="Segoe UI" w:cs="Segoe UI"/>
          <w:sz w:val="22"/>
          <w:szCs w:val="22"/>
          <w:lang w:val="es-MX"/>
          <w:rPrChange w:id="68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  <w:t>. Los documentos son los siguientes:</w:t>
      </w:r>
      <w:r w:rsidR="00C55EF0" w:rsidRPr="00E65589">
        <w:rPr>
          <w:rFonts w:ascii="Segoe UI" w:hAnsi="Segoe UI" w:cs="Segoe UI"/>
          <w:sz w:val="22"/>
          <w:szCs w:val="22"/>
          <w:lang w:val="es-MX"/>
          <w:rPrChange w:id="69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  <w:t xml:space="preserve"> </w:t>
      </w:r>
    </w:p>
    <w:p w:rsidR="00936E56" w:rsidRPr="00E65589" w:rsidRDefault="00936E56" w:rsidP="00F54648">
      <w:pPr>
        <w:jc w:val="both"/>
        <w:rPr>
          <w:rFonts w:ascii="Segoe UI" w:hAnsi="Segoe UI" w:cs="Segoe UI"/>
          <w:sz w:val="22"/>
          <w:szCs w:val="22"/>
          <w:lang w:val="es-MX"/>
          <w:rPrChange w:id="70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</w:pPr>
    </w:p>
    <w:p w:rsidR="00936E56" w:rsidRPr="00E65589" w:rsidRDefault="00936E56" w:rsidP="00E55C44">
      <w:pPr>
        <w:numPr>
          <w:ilvl w:val="0"/>
          <w:numId w:val="7"/>
        </w:numPr>
        <w:jc w:val="both"/>
        <w:rPr>
          <w:rFonts w:ascii="Segoe UI" w:hAnsi="Segoe UI" w:cs="Segoe UI"/>
          <w:sz w:val="22"/>
          <w:szCs w:val="22"/>
          <w:lang w:val="es-MX"/>
          <w:rPrChange w:id="71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</w:pPr>
      <w:r w:rsidRPr="00E65589">
        <w:rPr>
          <w:rFonts w:ascii="Segoe UI" w:hAnsi="Segoe UI" w:cs="Segoe UI"/>
          <w:sz w:val="22"/>
          <w:szCs w:val="22"/>
          <w:lang w:val="es-MX"/>
          <w:rPrChange w:id="72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  <w:t>Escritura de constitución de la empresa</w:t>
      </w:r>
      <w:r w:rsidR="00553961" w:rsidRPr="00E65589">
        <w:rPr>
          <w:rFonts w:ascii="Segoe UI" w:hAnsi="Segoe UI" w:cs="Segoe UI"/>
          <w:sz w:val="22"/>
          <w:szCs w:val="22"/>
          <w:lang w:val="es-MX"/>
          <w:rPrChange w:id="73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  <w:t>.</w:t>
      </w:r>
    </w:p>
    <w:p w:rsidR="00936E56" w:rsidRPr="00E65589" w:rsidRDefault="00936E56" w:rsidP="00936E56">
      <w:pPr>
        <w:numPr>
          <w:ilvl w:val="0"/>
          <w:numId w:val="7"/>
        </w:numPr>
        <w:jc w:val="both"/>
        <w:rPr>
          <w:rFonts w:ascii="Segoe UI" w:hAnsi="Segoe UI" w:cs="Segoe UI"/>
          <w:sz w:val="22"/>
          <w:szCs w:val="22"/>
          <w:lang w:val="es-MX"/>
          <w:rPrChange w:id="74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</w:pPr>
      <w:r w:rsidRPr="00E65589">
        <w:rPr>
          <w:rFonts w:ascii="Segoe UI" w:hAnsi="Segoe UI" w:cs="Segoe UI"/>
          <w:sz w:val="22"/>
          <w:szCs w:val="22"/>
          <w:lang w:val="es-MX"/>
          <w:rPrChange w:id="75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  <w:t>Poder general administrativo del representante legal</w:t>
      </w:r>
      <w:r w:rsidR="00553961" w:rsidRPr="00E65589">
        <w:rPr>
          <w:rFonts w:ascii="Segoe UI" w:hAnsi="Segoe UI" w:cs="Segoe UI"/>
          <w:sz w:val="22"/>
          <w:szCs w:val="22"/>
          <w:lang w:val="es-MX"/>
          <w:rPrChange w:id="76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  <w:t>.</w:t>
      </w:r>
    </w:p>
    <w:p w:rsidR="00936E56" w:rsidRPr="00E65589" w:rsidRDefault="00E342A1" w:rsidP="00936E56">
      <w:pPr>
        <w:numPr>
          <w:ilvl w:val="0"/>
          <w:numId w:val="7"/>
        </w:numPr>
        <w:jc w:val="both"/>
        <w:rPr>
          <w:rFonts w:ascii="Segoe UI" w:hAnsi="Segoe UI" w:cs="Segoe UI"/>
          <w:sz w:val="22"/>
          <w:szCs w:val="22"/>
          <w:lang w:val="es-MX"/>
          <w:rPrChange w:id="77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</w:pPr>
      <w:r w:rsidRPr="00E65589">
        <w:rPr>
          <w:rFonts w:ascii="Segoe UI" w:hAnsi="Segoe UI" w:cs="Segoe UI"/>
          <w:sz w:val="22"/>
          <w:szCs w:val="22"/>
          <w:lang w:val="es-MX"/>
          <w:rPrChange w:id="78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  <w:t>Copia del documento de identidad</w:t>
      </w:r>
      <w:r w:rsidR="00936E56" w:rsidRPr="00E65589">
        <w:rPr>
          <w:rFonts w:ascii="Segoe UI" w:hAnsi="Segoe UI" w:cs="Segoe UI"/>
          <w:sz w:val="22"/>
          <w:szCs w:val="22"/>
          <w:lang w:val="es-MX"/>
          <w:rPrChange w:id="79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  <w:t xml:space="preserve"> del representante legal</w:t>
      </w:r>
      <w:r w:rsidRPr="00E65589">
        <w:rPr>
          <w:rFonts w:ascii="Segoe UI" w:hAnsi="Segoe UI" w:cs="Segoe UI"/>
          <w:sz w:val="22"/>
          <w:szCs w:val="22"/>
          <w:lang w:val="es-MX"/>
          <w:rPrChange w:id="80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  <w:t xml:space="preserve"> con el que se registra en el </w:t>
      </w:r>
      <w:r w:rsidR="00456552" w:rsidRPr="00E65589">
        <w:rPr>
          <w:rFonts w:ascii="Segoe UI" w:hAnsi="Segoe UI" w:cs="Segoe UI"/>
          <w:sz w:val="22"/>
          <w:szCs w:val="22"/>
          <w:lang w:val="es-MX"/>
          <w:rPrChange w:id="81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  <w:t>Documento de aceptación de términos de uso de la Base de Datos Regional</w:t>
      </w:r>
      <w:r w:rsidR="00553961" w:rsidRPr="00E65589">
        <w:rPr>
          <w:rFonts w:ascii="Segoe UI" w:hAnsi="Segoe UI" w:cs="Segoe UI"/>
          <w:sz w:val="22"/>
          <w:szCs w:val="22"/>
          <w:lang w:val="es-MX"/>
          <w:rPrChange w:id="82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  <w:t>.</w:t>
      </w:r>
      <w:r w:rsidR="00936E56" w:rsidRPr="00E65589">
        <w:rPr>
          <w:rFonts w:ascii="Segoe UI" w:hAnsi="Segoe UI" w:cs="Segoe UI"/>
          <w:sz w:val="22"/>
          <w:szCs w:val="22"/>
          <w:lang w:val="es-MX"/>
          <w:rPrChange w:id="83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  <w:t xml:space="preserve"> </w:t>
      </w:r>
    </w:p>
    <w:p w:rsidR="00936E56" w:rsidRPr="00E65589" w:rsidRDefault="00896B69" w:rsidP="00936E56">
      <w:pPr>
        <w:numPr>
          <w:ilvl w:val="0"/>
          <w:numId w:val="7"/>
        </w:numPr>
        <w:jc w:val="both"/>
        <w:rPr>
          <w:rFonts w:ascii="Segoe UI" w:hAnsi="Segoe UI" w:cs="Segoe UI"/>
          <w:sz w:val="22"/>
          <w:szCs w:val="22"/>
          <w:lang w:val="es-MX"/>
          <w:rPrChange w:id="84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</w:pPr>
      <w:r w:rsidRPr="00E65589">
        <w:rPr>
          <w:rFonts w:ascii="Segoe UI" w:hAnsi="Segoe UI" w:cs="Segoe UI"/>
          <w:sz w:val="22"/>
          <w:szCs w:val="22"/>
          <w:lang w:val="es-MX"/>
          <w:rPrChange w:id="85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  <w:t>Documento original de aceptación de términos de uso de la Base de Datos Regional,</w:t>
      </w:r>
      <w:r w:rsidR="00936E56" w:rsidRPr="00E65589">
        <w:rPr>
          <w:rFonts w:ascii="Segoe UI" w:hAnsi="Segoe UI" w:cs="Segoe UI"/>
          <w:sz w:val="22"/>
          <w:szCs w:val="22"/>
          <w:lang w:val="es-MX"/>
          <w:rPrChange w:id="86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  <w:t xml:space="preserve"> debidamente completado y firmado por el representante legal de la entidad solicitante</w:t>
      </w:r>
      <w:r w:rsidR="00553961" w:rsidRPr="00E65589">
        <w:rPr>
          <w:rFonts w:ascii="Segoe UI" w:hAnsi="Segoe UI" w:cs="Segoe UI"/>
          <w:sz w:val="22"/>
          <w:szCs w:val="22"/>
          <w:lang w:val="es-MX"/>
          <w:rPrChange w:id="87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  <w:t>.</w:t>
      </w:r>
    </w:p>
    <w:p w:rsidR="00936E56" w:rsidRPr="00E65589" w:rsidRDefault="00936E56" w:rsidP="00F54648">
      <w:pPr>
        <w:jc w:val="both"/>
        <w:rPr>
          <w:rFonts w:ascii="Segoe UI" w:hAnsi="Segoe UI" w:cs="Segoe UI"/>
          <w:sz w:val="22"/>
          <w:szCs w:val="22"/>
          <w:lang w:val="es-MX"/>
          <w:rPrChange w:id="88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</w:pPr>
    </w:p>
    <w:p w:rsidR="00E55C44" w:rsidRPr="00E65589" w:rsidRDefault="00E55C44" w:rsidP="00F54648">
      <w:pPr>
        <w:jc w:val="both"/>
        <w:rPr>
          <w:rFonts w:ascii="Segoe UI" w:hAnsi="Segoe UI" w:cs="Segoe UI"/>
          <w:sz w:val="22"/>
          <w:szCs w:val="22"/>
          <w:lang w:val="es-MX"/>
          <w:rPrChange w:id="89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</w:pPr>
      <w:r w:rsidRPr="00E65589">
        <w:rPr>
          <w:rFonts w:ascii="Segoe UI" w:hAnsi="Segoe UI" w:cs="Segoe UI"/>
          <w:sz w:val="22"/>
          <w:szCs w:val="22"/>
          <w:lang w:val="es-MX"/>
          <w:rPrChange w:id="90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  <w:t xml:space="preserve">Para intercambio de información referente al proyecto, </w:t>
      </w:r>
      <w:r w:rsidRPr="00E65589">
        <w:rPr>
          <w:rFonts w:ascii="Segoe UI" w:hAnsi="Segoe UI" w:cs="Segoe UI"/>
          <w:sz w:val="22"/>
          <w:szCs w:val="22"/>
          <w:highlight w:val="yellow"/>
          <w:lang w:val="es-MX"/>
          <w:rPrChange w:id="91" w:author="ricardo" w:date="2019-09-06T15:39:00Z">
            <w:rPr>
              <w:rFonts w:ascii="Arial" w:hAnsi="Arial" w:cs="Arial"/>
              <w:sz w:val="24"/>
              <w:szCs w:val="24"/>
              <w:highlight w:val="yellow"/>
              <w:lang w:val="es-MX"/>
            </w:rPr>
          </w:rPrChange>
        </w:rPr>
        <w:t>(Colocar aquí el nombre de la entidad solicitante)</w:t>
      </w:r>
      <w:r w:rsidRPr="00E65589">
        <w:rPr>
          <w:rFonts w:ascii="Segoe UI" w:hAnsi="Segoe UI" w:cs="Segoe UI"/>
          <w:sz w:val="22"/>
          <w:szCs w:val="22"/>
          <w:lang w:val="es-MX"/>
          <w:rPrChange w:id="92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  <w:t xml:space="preserve"> ha designado los siguientes contactos:</w:t>
      </w:r>
    </w:p>
    <w:p w:rsidR="00E55C44" w:rsidRPr="00E65589" w:rsidRDefault="00E55C44" w:rsidP="00F54648">
      <w:pPr>
        <w:jc w:val="both"/>
        <w:rPr>
          <w:rFonts w:ascii="Segoe UI" w:hAnsi="Segoe UI" w:cs="Segoe UI"/>
          <w:sz w:val="22"/>
          <w:szCs w:val="22"/>
          <w:lang w:val="es-MX"/>
          <w:rPrChange w:id="93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</w:pPr>
    </w:p>
    <w:p w:rsidR="00E55C44" w:rsidRPr="00E65589" w:rsidRDefault="002D5D95" w:rsidP="00E55C44">
      <w:pPr>
        <w:numPr>
          <w:ilvl w:val="0"/>
          <w:numId w:val="11"/>
        </w:numPr>
        <w:jc w:val="both"/>
        <w:rPr>
          <w:rFonts w:ascii="Segoe UI" w:hAnsi="Segoe UI" w:cs="Segoe UI"/>
          <w:sz w:val="22"/>
          <w:szCs w:val="22"/>
          <w:highlight w:val="yellow"/>
          <w:lang w:val="es-MX"/>
          <w:rPrChange w:id="94" w:author="ricardo" w:date="2019-09-06T15:39:00Z">
            <w:rPr>
              <w:rFonts w:ascii="Arial" w:hAnsi="Arial" w:cs="Arial"/>
              <w:sz w:val="24"/>
              <w:szCs w:val="24"/>
              <w:highlight w:val="yellow"/>
              <w:lang w:val="es-MX"/>
            </w:rPr>
          </w:rPrChange>
        </w:rPr>
      </w:pPr>
      <w:ins w:id="95" w:author="ricardo" w:date="2019-09-06T15:51:00Z">
        <w:r>
          <w:rPr>
            <w:rFonts w:ascii="Segoe UI" w:hAnsi="Segoe UI" w:cs="Segoe UI"/>
            <w:sz w:val="22"/>
            <w:szCs w:val="22"/>
            <w:lang w:val="es-MX"/>
          </w:rPr>
          <w:t>(</w:t>
        </w:r>
        <w:r w:rsidRPr="002D5D95">
          <w:rPr>
            <w:rFonts w:ascii="Segoe UI" w:hAnsi="Segoe UI" w:cs="Segoe UI"/>
            <w:sz w:val="22"/>
            <w:szCs w:val="22"/>
            <w:highlight w:val="yellow"/>
            <w:lang w:val="es-MX"/>
            <w:rPrChange w:id="96" w:author="ricardo" w:date="2019-09-06T15:52:00Z">
              <w:rPr>
                <w:rFonts w:ascii="Segoe UI" w:hAnsi="Segoe UI" w:cs="Segoe UI"/>
                <w:sz w:val="22"/>
                <w:szCs w:val="22"/>
                <w:lang w:val="es-MX"/>
              </w:rPr>
            </w:rPrChange>
          </w:rPr>
          <w:t>Nombre</w:t>
        </w:r>
        <w:r>
          <w:rPr>
            <w:rFonts w:ascii="Segoe UI" w:hAnsi="Segoe UI" w:cs="Segoe UI"/>
            <w:sz w:val="22"/>
            <w:szCs w:val="22"/>
            <w:lang w:val="es-MX"/>
          </w:rPr>
          <w:t>)</w:t>
        </w:r>
      </w:ins>
      <w:del w:id="97" w:author="ricardo" w:date="2019-09-06T15:51:00Z">
        <w:r w:rsidR="00E55C44" w:rsidRPr="00E65589" w:rsidDel="002D5D95">
          <w:rPr>
            <w:rFonts w:ascii="Segoe UI" w:hAnsi="Segoe UI" w:cs="Segoe UI"/>
            <w:sz w:val="22"/>
            <w:szCs w:val="22"/>
            <w:lang w:val="es-MX"/>
            <w:rPrChange w:id="98" w:author="ricardo" w:date="2019-09-06T15:39:00Z">
              <w:rPr>
                <w:rFonts w:ascii="Arial" w:hAnsi="Arial" w:cs="Arial"/>
                <w:sz w:val="24"/>
                <w:szCs w:val="24"/>
                <w:lang w:val="es-MX"/>
              </w:rPr>
            </w:rPrChange>
          </w:rPr>
          <w:delText>XXXXXX</w:delText>
        </w:r>
      </w:del>
      <w:del w:id="99" w:author="ricardo" w:date="2019-09-06T15:52:00Z">
        <w:r w:rsidR="00E55C44" w:rsidRPr="00E65589" w:rsidDel="002D5D95">
          <w:rPr>
            <w:rFonts w:ascii="Segoe UI" w:hAnsi="Segoe UI" w:cs="Segoe UI"/>
            <w:sz w:val="22"/>
            <w:szCs w:val="22"/>
            <w:lang w:val="es-MX"/>
            <w:rPrChange w:id="100" w:author="ricardo" w:date="2019-09-06T15:39:00Z">
              <w:rPr>
                <w:rFonts w:ascii="Arial" w:hAnsi="Arial" w:cs="Arial"/>
                <w:sz w:val="24"/>
                <w:szCs w:val="24"/>
                <w:lang w:val="es-MX"/>
              </w:rPr>
            </w:rPrChange>
          </w:rPr>
          <w:delText>X</w:delText>
        </w:r>
      </w:del>
      <w:r w:rsidR="00E55C44" w:rsidRPr="00E65589">
        <w:rPr>
          <w:rFonts w:ascii="Segoe UI" w:hAnsi="Segoe UI" w:cs="Segoe UI"/>
          <w:sz w:val="22"/>
          <w:szCs w:val="22"/>
          <w:lang w:val="es-MX"/>
          <w:rPrChange w:id="101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  <w:t xml:space="preserve">, </w:t>
      </w:r>
      <w:r w:rsidR="00E55C44" w:rsidRPr="00E65589">
        <w:rPr>
          <w:rFonts w:ascii="Segoe UI" w:hAnsi="Segoe UI" w:cs="Segoe UI"/>
          <w:sz w:val="22"/>
          <w:szCs w:val="22"/>
          <w:highlight w:val="yellow"/>
          <w:lang w:val="es-MX"/>
          <w:rPrChange w:id="102" w:author="ricardo" w:date="2019-09-06T15:39:00Z">
            <w:rPr>
              <w:rFonts w:ascii="Arial" w:hAnsi="Arial" w:cs="Arial"/>
              <w:sz w:val="24"/>
              <w:szCs w:val="24"/>
              <w:highlight w:val="yellow"/>
              <w:lang w:val="es-MX"/>
            </w:rPr>
          </w:rPrChange>
        </w:rPr>
        <w:t>Cargo</w:t>
      </w:r>
      <w:r w:rsidR="00E55C44" w:rsidRPr="00E65589">
        <w:rPr>
          <w:rFonts w:ascii="Segoe UI" w:hAnsi="Segoe UI" w:cs="Segoe UI"/>
          <w:sz w:val="22"/>
          <w:szCs w:val="22"/>
          <w:lang w:val="es-MX"/>
          <w:rPrChange w:id="103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  <w:t xml:space="preserve">, Correo electrónico: </w:t>
      </w:r>
      <w:proofErr w:type="spellStart"/>
      <w:r w:rsidR="00E55C44" w:rsidRPr="00E65589">
        <w:rPr>
          <w:rFonts w:ascii="Segoe UI" w:hAnsi="Segoe UI" w:cs="Segoe UI"/>
          <w:sz w:val="22"/>
          <w:szCs w:val="22"/>
          <w:highlight w:val="yellow"/>
          <w:lang w:val="es-MX"/>
          <w:rPrChange w:id="104" w:author="ricardo" w:date="2019-09-06T15:39:00Z">
            <w:rPr>
              <w:rFonts w:ascii="Arial" w:hAnsi="Arial" w:cs="Arial"/>
              <w:sz w:val="24"/>
              <w:szCs w:val="24"/>
              <w:highlight w:val="yellow"/>
              <w:lang w:val="es-MX"/>
            </w:rPr>
          </w:rPrChange>
        </w:rPr>
        <w:t>ab</w:t>
      </w:r>
      <w:ins w:id="105" w:author="ricardo" w:date="2019-09-06T15:52:00Z">
        <w:r>
          <w:rPr>
            <w:rFonts w:ascii="Segoe UI" w:hAnsi="Segoe UI" w:cs="Segoe UI"/>
            <w:sz w:val="22"/>
            <w:szCs w:val="22"/>
            <w:highlight w:val="yellow"/>
            <w:lang w:val="es-MX"/>
          </w:rPr>
          <w:t>@</w:t>
        </w:r>
      </w:ins>
      <w:r w:rsidR="00E55C44" w:rsidRPr="00E65589">
        <w:rPr>
          <w:rFonts w:ascii="Segoe UI" w:hAnsi="Segoe UI" w:cs="Segoe UI"/>
          <w:sz w:val="22"/>
          <w:szCs w:val="22"/>
          <w:highlight w:val="yellow"/>
          <w:lang w:val="es-MX"/>
          <w:rPrChange w:id="106" w:author="ricardo" w:date="2019-09-06T15:39:00Z">
            <w:rPr>
              <w:rFonts w:ascii="Arial" w:hAnsi="Arial" w:cs="Arial"/>
              <w:sz w:val="24"/>
              <w:szCs w:val="24"/>
              <w:highlight w:val="yellow"/>
              <w:lang w:val="es-MX"/>
            </w:rPr>
          </w:rPrChange>
        </w:rPr>
        <w:t>cd</w:t>
      </w:r>
      <w:proofErr w:type="spellEnd"/>
      <w:r w:rsidR="00E55C44" w:rsidRPr="00E65589">
        <w:rPr>
          <w:rFonts w:ascii="Segoe UI" w:hAnsi="Segoe UI" w:cs="Segoe UI"/>
          <w:sz w:val="22"/>
          <w:szCs w:val="22"/>
          <w:lang w:val="es-MX"/>
          <w:rPrChange w:id="107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  <w:t>, teléfonos:</w:t>
      </w:r>
      <w:r w:rsidR="00E55C44" w:rsidRPr="00E65589">
        <w:rPr>
          <w:rFonts w:ascii="Segoe UI" w:hAnsi="Segoe UI" w:cs="Segoe UI"/>
          <w:sz w:val="22"/>
          <w:szCs w:val="22"/>
          <w:highlight w:val="yellow"/>
          <w:lang w:val="es-MX"/>
          <w:rPrChange w:id="108" w:author="ricardo" w:date="2019-09-06T15:39:00Z">
            <w:rPr>
              <w:rFonts w:ascii="Arial" w:hAnsi="Arial" w:cs="Arial"/>
              <w:sz w:val="24"/>
              <w:szCs w:val="24"/>
              <w:highlight w:val="yellow"/>
              <w:lang w:val="es-MX"/>
            </w:rPr>
          </w:rPrChange>
        </w:rPr>
        <w:t>123456789</w:t>
      </w:r>
    </w:p>
    <w:p w:rsidR="00E55C44" w:rsidRPr="00E65589" w:rsidRDefault="002D5D95" w:rsidP="00E55C44">
      <w:pPr>
        <w:numPr>
          <w:ilvl w:val="0"/>
          <w:numId w:val="11"/>
        </w:numPr>
        <w:rPr>
          <w:rFonts w:ascii="Segoe UI" w:hAnsi="Segoe UI" w:cs="Segoe UI"/>
          <w:sz w:val="22"/>
          <w:szCs w:val="22"/>
          <w:lang w:val="es-MX"/>
          <w:rPrChange w:id="109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</w:pPr>
      <w:ins w:id="110" w:author="ricardo" w:date="2019-09-06T15:52:00Z">
        <w:r>
          <w:rPr>
            <w:rFonts w:ascii="Segoe UI" w:hAnsi="Segoe UI" w:cs="Segoe UI"/>
            <w:sz w:val="22"/>
            <w:szCs w:val="22"/>
            <w:lang w:val="es-MX"/>
          </w:rPr>
          <w:t>(</w:t>
        </w:r>
        <w:r w:rsidRPr="002D5D95">
          <w:rPr>
            <w:rFonts w:ascii="Segoe UI" w:hAnsi="Segoe UI" w:cs="Segoe UI"/>
            <w:sz w:val="22"/>
            <w:szCs w:val="22"/>
            <w:highlight w:val="yellow"/>
            <w:lang w:val="es-MX"/>
            <w:rPrChange w:id="111" w:author="ricardo" w:date="2019-09-06T15:52:00Z">
              <w:rPr>
                <w:rFonts w:ascii="Segoe UI" w:hAnsi="Segoe UI" w:cs="Segoe UI"/>
                <w:sz w:val="22"/>
                <w:szCs w:val="22"/>
                <w:lang w:val="es-MX"/>
              </w:rPr>
            </w:rPrChange>
          </w:rPr>
          <w:t>Nombre</w:t>
        </w:r>
        <w:r>
          <w:rPr>
            <w:rFonts w:ascii="Segoe UI" w:hAnsi="Segoe UI" w:cs="Segoe UI"/>
            <w:sz w:val="22"/>
            <w:szCs w:val="22"/>
            <w:lang w:val="es-MX"/>
          </w:rPr>
          <w:t>)</w:t>
        </w:r>
      </w:ins>
      <w:del w:id="112" w:author="ricardo" w:date="2019-09-06T15:52:00Z">
        <w:r w:rsidR="00E55C44" w:rsidRPr="00E65589" w:rsidDel="002D5D95">
          <w:rPr>
            <w:rFonts w:ascii="Segoe UI" w:hAnsi="Segoe UI" w:cs="Segoe UI"/>
            <w:sz w:val="22"/>
            <w:szCs w:val="22"/>
            <w:lang w:val="es-MX"/>
            <w:rPrChange w:id="113" w:author="ricardo" w:date="2019-09-06T15:39:00Z">
              <w:rPr>
                <w:rFonts w:ascii="Arial" w:hAnsi="Arial" w:cs="Arial"/>
                <w:sz w:val="24"/>
                <w:szCs w:val="24"/>
                <w:lang w:val="es-MX"/>
              </w:rPr>
            </w:rPrChange>
          </w:rPr>
          <w:delText>YYYYYYY</w:delText>
        </w:r>
      </w:del>
      <w:r w:rsidR="00E55C44" w:rsidRPr="00E65589">
        <w:rPr>
          <w:rFonts w:ascii="Segoe UI" w:hAnsi="Segoe UI" w:cs="Segoe UI"/>
          <w:sz w:val="22"/>
          <w:szCs w:val="22"/>
          <w:lang w:val="es-MX"/>
          <w:rPrChange w:id="114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  <w:t xml:space="preserve">, </w:t>
      </w:r>
      <w:r w:rsidR="00E55C44" w:rsidRPr="00E65589">
        <w:rPr>
          <w:rFonts w:ascii="Segoe UI" w:hAnsi="Segoe UI" w:cs="Segoe UI"/>
          <w:sz w:val="22"/>
          <w:szCs w:val="22"/>
          <w:highlight w:val="yellow"/>
          <w:lang w:val="es-MX"/>
          <w:rPrChange w:id="115" w:author="ricardo" w:date="2019-09-06T15:39:00Z">
            <w:rPr>
              <w:rFonts w:ascii="Arial" w:hAnsi="Arial" w:cs="Arial"/>
              <w:sz w:val="24"/>
              <w:szCs w:val="24"/>
              <w:highlight w:val="yellow"/>
              <w:lang w:val="es-MX"/>
            </w:rPr>
          </w:rPrChange>
        </w:rPr>
        <w:t>Cargo</w:t>
      </w:r>
      <w:r w:rsidR="00E55C44" w:rsidRPr="00E65589">
        <w:rPr>
          <w:rFonts w:ascii="Segoe UI" w:hAnsi="Segoe UI" w:cs="Segoe UI"/>
          <w:sz w:val="22"/>
          <w:szCs w:val="22"/>
          <w:lang w:val="es-MX"/>
          <w:rPrChange w:id="116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  <w:t xml:space="preserve">, Correo electrónico: </w:t>
      </w:r>
      <w:proofErr w:type="spellStart"/>
      <w:r w:rsidR="00E55C44" w:rsidRPr="00E65589">
        <w:rPr>
          <w:rFonts w:ascii="Segoe UI" w:hAnsi="Segoe UI" w:cs="Segoe UI"/>
          <w:sz w:val="22"/>
          <w:szCs w:val="22"/>
          <w:highlight w:val="yellow"/>
          <w:lang w:val="es-MX"/>
          <w:rPrChange w:id="117" w:author="ricardo" w:date="2019-09-06T15:39:00Z">
            <w:rPr>
              <w:rFonts w:ascii="Arial" w:hAnsi="Arial" w:cs="Arial"/>
              <w:sz w:val="24"/>
              <w:szCs w:val="24"/>
              <w:highlight w:val="yellow"/>
              <w:lang w:val="es-MX"/>
            </w:rPr>
          </w:rPrChange>
        </w:rPr>
        <w:t>ab</w:t>
      </w:r>
      <w:ins w:id="118" w:author="ricardo" w:date="2019-09-06T15:52:00Z">
        <w:r>
          <w:rPr>
            <w:rFonts w:ascii="Segoe UI" w:hAnsi="Segoe UI" w:cs="Segoe UI"/>
            <w:sz w:val="22"/>
            <w:szCs w:val="22"/>
            <w:highlight w:val="yellow"/>
            <w:lang w:val="es-MX"/>
          </w:rPr>
          <w:t>@</w:t>
        </w:r>
      </w:ins>
      <w:r w:rsidR="00E55C44" w:rsidRPr="00E65589">
        <w:rPr>
          <w:rFonts w:ascii="Segoe UI" w:hAnsi="Segoe UI" w:cs="Segoe UI"/>
          <w:sz w:val="22"/>
          <w:szCs w:val="22"/>
          <w:highlight w:val="yellow"/>
          <w:lang w:val="es-MX"/>
          <w:rPrChange w:id="119" w:author="ricardo" w:date="2019-09-06T15:39:00Z">
            <w:rPr>
              <w:rFonts w:ascii="Arial" w:hAnsi="Arial" w:cs="Arial"/>
              <w:sz w:val="24"/>
              <w:szCs w:val="24"/>
              <w:highlight w:val="yellow"/>
              <w:lang w:val="es-MX"/>
            </w:rPr>
          </w:rPrChange>
        </w:rPr>
        <w:t>cd</w:t>
      </w:r>
      <w:proofErr w:type="spellEnd"/>
      <w:r w:rsidR="00E55C44" w:rsidRPr="00E65589">
        <w:rPr>
          <w:rFonts w:ascii="Segoe UI" w:hAnsi="Segoe UI" w:cs="Segoe UI"/>
          <w:sz w:val="22"/>
          <w:szCs w:val="22"/>
          <w:lang w:val="es-MX"/>
          <w:rPrChange w:id="120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  <w:t>, teléfonos:</w:t>
      </w:r>
      <w:r w:rsidR="00E55C44" w:rsidRPr="00E65589">
        <w:rPr>
          <w:rFonts w:ascii="Segoe UI" w:hAnsi="Segoe UI" w:cs="Segoe UI"/>
          <w:sz w:val="22"/>
          <w:szCs w:val="22"/>
          <w:highlight w:val="yellow"/>
          <w:lang w:val="es-MX"/>
          <w:rPrChange w:id="121" w:author="ricardo" w:date="2019-09-06T15:39:00Z">
            <w:rPr>
              <w:rFonts w:ascii="Arial" w:hAnsi="Arial" w:cs="Arial"/>
              <w:sz w:val="24"/>
              <w:szCs w:val="24"/>
              <w:highlight w:val="yellow"/>
              <w:lang w:val="es-MX"/>
            </w:rPr>
          </w:rPrChange>
        </w:rPr>
        <w:t>123456789</w:t>
      </w:r>
    </w:p>
    <w:p w:rsidR="00E55C44" w:rsidRPr="00E65589" w:rsidRDefault="00E55C44" w:rsidP="00E55C44">
      <w:pPr>
        <w:ind w:left="720"/>
        <w:jc w:val="both"/>
        <w:rPr>
          <w:rFonts w:ascii="Segoe UI" w:hAnsi="Segoe UI" w:cs="Segoe UI"/>
          <w:sz w:val="22"/>
          <w:szCs w:val="22"/>
          <w:highlight w:val="yellow"/>
          <w:lang w:val="es-MX"/>
          <w:rPrChange w:id="122" w:author="ricardo" w:date="2019-09-06T15:39:00Z">
            <w:rPr>
              <w:rFonts w:ascii="Arial" w:hAnsi="Arial" w:cs="Arial"/>
              <w:sz w:val="24"/>
              <w:szCs w:val="24"/>
              <w:highlight w:val="yellow"/>
              <w:lang w:val="es-MX"/>
            </w:rPr>
          </w:rPrChange>
        </w:rPr>
      </w:pPr>
    </w:p>
    <w:p w:rsidR="00E55C44" w:rsidRPr="00E65589" w:rsidRDefault="00E55C44" w:rsidP="00F54648">
      <w:pPr>
        <w:jc w:val="both"/>
        <w:rPr>
          <w:rFonts w:ascii="Segoe UI" w:hAnsi="Segoe UI" w:cs="Segoe UI"/>
          <w:sz w:val="22"/>
          <w:szCs w:val="22"/>
          <w:lang w:val="es-MX"/>
          <w:rPrChange w:id="123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</w:pPr>
    </w:p>
    <w:p w:rsidR="00936E56" w:rsidRPr="00E65589" w:rsidRDefault="00553961" w:rsidP="00F54648">
      <w:pPr>
        <w:jc w:val="both"/>
        <w:rPr>
          <w:rFonts w:ascii="Segoe UI" w:hAnsi="Segoe UI" w:cs="Segoe UI"/>
          <w:sz w:val="22"/>
          <w:szCs w:val="22"/>
          <w:lang w:val="es-MX"/>
          <w:rPrChange w:id="124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</w:pPr>
      <w:r w:rsidRPr="00E65589">
        <w:rPr>
          <w:rFonts w:ascii="Segoe UI" w:hAnsi="Segoe UI" w:cs="Segoe UI"/>
          <w:sz w:val="22"/>
          <w:szCs w:val="22"/>
          <w:lang w:val="es-MX"/>
          <w:rPrChange w:id="125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  <w:t>Atentamente,</w:t>
      </w:r>
    </w:p>
    <w:p w:rsidR="00936E56" w:rsidRPr="00E65589" w:rsidRDefault="00936E56" w:rsidP="00F54648">
      <w:pPr>
        <w:jc w:val="both"/>
        <w:rPr>
          <w:rFonts w:ascii="Segoe UI" w:hAnsi="Segoe UI" w:cs="Segoe UI"/>
          <w:sz w:val="22"/>
          <w:szCs w:val="22"/>
          <w:lang w:val="es-MX"/>
          <w:rPrChange w:id="126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</w:pPr>
    </w:p>
    <w:p w:rsidR="00FB5B30" w:rsidRPr="00E65589" w:rsidRDefault="00FB5B30" w:rsidP="008C40D1">
      <w:pPr>
        <w:jc w:val="both"/>
        <w:rPr>
          <w:rFonts w:ascii="Segoe UI" w:hAnsi="Segoe UI" w:cs="Segoe UI"/>
          <w:sz w:val="22"/>
          <w:szCs w:val="22"/>
          <w:lang w:val="es-MX"/>
          <w:rPrChange w:id="127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</w:pPr>
    </w:p>
    <w:p w:rsidR="008C40D1" w:rsidRPr="00E65589" w:rsidRDefault="00553961" w:rsidP="002D3496">
      <w:pPr>
        <w:jc w:val="center"/>
        <w:rPr>
          <w:rFonts w:ascii="Segoe UI" w:hAnsi="Segoe UI" w:cs="Segoe UI"/>
          <w:sz w:val="22"/>
          <w:szCs w:val="22"/>
          <w:u w:val="single"/>
          <w:lang w:val="es-MX"/>
          <w:rPrChange w:id="128" w:author="ricardo" w:date="2019-09-06T15:39:00Z">
            <w:rPr>
              <w:rFonts w:ascii="Arial" w:hAnsi="Arial" w:cs="Arial"/>
              <w:sz w:val="24"/>
              <w:szCs w:val="24"/>
              <w:u w:val="single"/>
              <w:lang w:val="es-MX"/>
            </w:rPr>
          </w:rPrChange>
        </w:rPr>
      </w:pPr>
      <w:r w:rsidRPr="00E65589">
        <w:rPr>
          <w:rFonts w:ascii="Segoe UI" w:hAnsi="Segoe UI" w:cs="Segoe UI"/>
          <w:sz w:val="22"/>
          <w:szCs w:val="22"/>
          <w:highlight w:val="yellow"/>
          <w:u w:val="single"/>
          <w:lang w:val="es-MX"/>
          <w:rPrChange w:id="129" w:author="ricardo" w:date="2019-09-06T15:39:00Z">
            <w:rPr>
              <w:rFonts w:ascii="Arial" w:hAnsi="Arial" w:cs="Arial"/>
              <w:sz w:val="24"/>
              <w:szCs w:val="24"/>
              <w:highlight w:val="yellow"/>
              <w:u w:val="single"/>
              <w:lang w:val="es-MX"/>
            </w:rPr>
          </w:rPrChange>
        </w:rPr>
        <w:t>(Firma del representante legal y Sello de la institución)</w:t>
      </w:r>
    </w:p>
    <w:p w:rsidR="00553961" w:rsidRPr="00E65589" w:rsidRDefault="002D5D95" w:rsidP="002D3496">
      <w:pPr>
        <w:jc w:val="center"/>
        <w:rPr>
          <w:rFonts w:ascii="Segoe UI" w:hAnsi="Segoe UI" w:cs="Segoe UI"/>
          <w:sz w:val="22"/>
          <w:szCs w:val="22"/>
          <w:lang w:val="es-MX"/>
          <w:rPrChange w:id="130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</w:pPr>
      <w:ins w:id="131" w:author="ricardo" w:date="2019-09-06T15:53:00Z">
        <w:r>
          <w:rPr>
            <w:rFonts w:ascii="Segoe UI" w:hAnsi="Segoe UI" w:cs="Segoe UI"/>
            <w:sz w:val="22"/>
            <w:szCs w:val="22"/>
            <w:lang w:val="es-MX"/>
          </w:rPr>
          <w:t>(</w:t>
        </w:r>
      </w:ins>
      <w:r w:rsidR="00553961" w:rsidRPr="00E65589">
        <w:rPr>
          <w:rFonts w:ascii="Segoe UI" w:hAnsi="Segoe UI" w:cs="Segoe UI"/>
          <w:sz w:val="22"/>
          <w:szCs w:val="22"/>
          <w:lang w:val="es-MX"/>
          <w:rPrChange w:id="132" w:author="ricardo" w:date="2019-09-06T15:39:00Z">
            <w:rPr>
              <w:rFonts w:ascii="Arial" w:hAnsi="Arial" w:cs="Arial"/>
              <w:sz w:val="24"/>
              <w:szCs w:val="24"/>
              <w:lang w:val="es-MX"/>
            </w:rPr>
          </w:rPrChange>
        </w:rPr>
        <w:t>Nombre del Representante Legal</w:t>
      </w:r>
      <w:ins w:id="133" w:author="ricardo" w:date="2019-09-06T15:53:00Z">
        <w:r>
          <w:rPr>
            <w:rFonts w:ascii="Segoe UI" w:hAnsi="Segoe UI" w:cs="Segoe UI"/>
            <w:sz w:val="22"/>
            <w:szCs w:val="22"/>
            <w:lang w:val="es-MX"/>
          </w:rPr>
          <w:t>)</w:t>
        </w:r>
      </w:ins>
    </w:p>
    <w:sectPr w:rsidR="00553961" w:rsidRPr="00E65589" w:rsidSect="00F7556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539CE"/>
    <w:multiLevelType w:val="hybridMultilevel"/>
    <w:tmpl w:val="3926C5E0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33FBF"/>
    <w:multiLevelType w:val="hybridMultilevel"/>
    <w:tmpl w:val="9D3C7418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B550A"/>
    <w:multiLevelType w:val="hybridMultilevel"/>
    <w:tmpl w:val="2C74E7E4"/>
    <w:lvl w:ilvl="0" w:tplc="4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C57147D"/>
    <w:multiLevelType w:val="hybridMultilevel"/>
    <w:tmpl w:val="8A3CB6AE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E6571"/>
    <w:multiLevelType w:val="hybridMultilevel"/>
    <w:tmpl w:val="AF20058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6812B3"/>
    <w:multiLevelType w:val="hybridMultilevel"/>
    <w:tmpl w:val="11566126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7">
      <w:start w:val="1"/>
      <w:numFmt w:val="lowerLetter"/>
      <w:lvlText w:val="%2)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F11A9"/>
    <w:multiLevelType w:val="hybridMultilevel"/>
    <w:tmpl w:val="596C0084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254C26"/>
    <w:multiLevelType w:val="hybridMultilevel"/>
    <w:tmpl w:val="7BA606B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0F71C2"/>
    <w:multiLevelType w:val="hybridMultilevel"/>
    <w:tmpl w:val="F15009CC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0A3ED9"/>
    <w:multiLevelType w:val="hybridMultilevel"/>
    <w:tmpl w:val="78304E9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B6E08E2"/>
    <w:multiLevelType w:val="hybridMultilevel"/>
    <w:tmpl w:val="0F22ED40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7">
      <w:start w:val="1"/>
      <w:numFmt w:val="lowerLetter"/>
      <w:lvlText w:val="%2)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3"/>
  </w:num>
  <w:num w:numId="8">
    <w:abstractNumId w:val="5"/>
  </w:num>
  <w:num w:numId="9">
    <w:abstractNumId w:val="10"/>
  </w:num>
  <w:num w:numId="10">
    <w:abstractNumId w:val="0"/>
  </w:num>
  <w:num w:numId="11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icardo">
    <w15:presenceInfo w15:providerId="None" w15:userId="ricard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522"/>
    <w:rsid w:val="000079E5"/>
    <w:rsid w:val="000172A9"/>
    <w:rsid w:val="0002350F"/>
    <w:rsid w:val="00023584"/>
    <w:rsid w:val="0003271B"/>
    <w:rsid w:val="00041E69"/>
    <w:rsid w:val="000422C1"/>
    <w:rsid w:val="00050E7B"/>
    <w:rsid w:val="00052561"/>
    <w:rsid w:val="00056DCA"/>
    <w:rsid w:val="000645EE"/>
    <w:rsid w:val="0007631F"/>
    <w:rsid w:val="000A5BBE"/>
    <w:rsid w:val="000B4315"/>
    <w:rsid w:val="000B4691"/>
    <w:rsid w:val="000B48BF"/>
    <w:rsid w:val="000B62DB"/>
    <w:rsid w:val="000F52DC"/>
    <w:rsid w:val="000F6271"/>
    <w:rsid w:val="00107E3A"/>
    <w:rsid w:val="001147D3"/>
    <w:rsid w:val="00117229"/>
    <w:rsid w:val="00120C50"/>
    <w:rsid w:val="001252CB"/>
    <w:rsid w:val="001424CD"/>
    <w:rsid w:val="00156BEA"/>
    <w:rsid w:val="00157227"/>
    <w:rsid w:val="001715B7"/>
    <w:rsid w:val="001740F8"/>
    <w:rsid w:val="001745C9"/>
    <w:rsid w:val="0018017F"/>
    <w:rsid w:val="001819DD"/>
    <w:rsid w:val="00183A0C"/>
    <w:rsid w:val="001979AB"/>
    <w:rsid w:val="001A16FB"/>
    <w:rsid w:val="001B4EF2"/>
    <w:rsid w:val="001B5D9A"/>
    <w:rsid w:val="001C432E"/>
    <w:rsid w:val="001C4773"/>
    <w:rsid w:val="001C73E2"/>
    <w:rsid w:val="001C76EE"/>
    <w:rsid w:val="001D2A55"/>
    <w:rsid w:val="001D3FAE"/>
    <w:rsid w:val="001E236D"/>
    <w:rsid w:val="001E4182"/>
    <w:rsid w:val="001F1834"/>
    <w:rsid w:val="00200960"/>
    <w:rsid w:val="002071BC"/>
    <w:rsid w:val="00221582"/>
    <w:rsid w:val="002341D4"/>
    <w:rsid w:val="00234958"/>
    <w:rsid w:val="00253DA5"/>
    <w:rsid w:val="00254408"/>
    <w:rsid w:val="002767F1"/>
    <w:rsid w:val="002952F3"/>
    <w:rsid w:val="002A16E6"/>
    <w:rsid w:val="002A1EE3"/>
    <w:rsid w:val="002A6807"/>
    <w:rsid w:val="002A7D8E"/>
    <w:rsid w:val="002B2031"/>
    <w:rsid w:val="002C57D6"/>
    <w:rsid w:val="002D3496"/>
    <w:rsid w:val="002D5AEA"/>
    <w:rsid w:val="002D5D95"/>
    <w:rsid w:val="00303E73"/>
    <w:rsid w:val="00306C79"/>
    <w:rsid w:val="00316BA7"/>
    <w:rsid w:val="003336B8"/>
    <w:rsid w:val="00335D25"/>
    <w:rsid w:val="00336531"/>
    <w:rsid w:val="003404CA"/>
    <w:rsid w:val="00353F90"/>
    <w:rsid w:val="00361926"/>
    <w:rsid w:val="00361D9A"/>
    <w:rsid w:val="00364672"/>
    <w:rsid w:val="00373110"/>
    <w:rsid w:val="003752D6"/>
    <w:rsid w:val="00375749"/>
    <w:rsid w:val="00382590"/>
    <w:rsid w:val="003A06FB"/>
    <w:rsid w:val="003A0A5D"/>
    <w:rsid w:val="003A114B"/>
    <w:rsid w:val="003A3CA8"/>
    <w:rsid w:val="003B2580"/>
    <w:rsid w:val="003B264E"/>
    <w:rsid w:val="003B2C87"/>
    <w:rsid w:val="003C5638"/>
    <w:rsid w:val="003D22AB"/>
    <w:rsid w:val="003D53DF"/>
    <w:rsid w:val="003D5D71"/>
    <w:rsid w:val="003E069F"/>
    <w:rsid w:val="003E5A84"/>
    <w:rsid w:val="003F0354"/>
    <w:rsid w:val="003F61BF"/>
    <w:rsid w:val="003F7D70"/>
    <w:rsid w:val="00401A7C"/>
    <w:rsid w:val="0040281B"/>
    <w:rsid w:val="00412C51"/>
    <w:rsid w:val="00420730"/>
    <w:rsid w:val="00420D44"/>
    <w:rsid w:val="004266E9"/>
    <w:rsid w:val="004266F2"/>
    <w:rsid w:val="00427546"/>
    <w:rsid w:val="00432105"/>
    <w:rsid w:val="00432D4A"/>
    <w:rsid w:val="004330F4"/>
    <w:rsid w:val="00433B9E"/>
    <w:rsid w:val="004436A7"/>
    <w:rsid w:val="00456552"/>
    <w:rsid w:val="004841CC"/>
    <w:rsid w:val="0048794B"/>
    <w:rsid w:val="0049718C"/>
    <w:rsid w:val="004A28B8"/>
    <w:rsid w:val="004A4C6F"/>
    <w:rsid w:val="004A772B"/>
    <w:rsid w:val="004C247F"/>
    <w:rsid w:val="004C6666"/>
    <w:rsid w:val="004E6D01"/>
    <w:rsid w:val="004F0889"/>
    <w:rsid w:val="005000D6"/>
    <w:rsid w:val="0051545A"/>
    <w:rsid w:val="0051736E"/>
    <w:rsid w:val="005218BC"/>
    <w:rsid w:val="00537EAE"/>
    <w:rsid w:val="00540290"/>
    <w:rsid w:val="0054044C"/>
    <w:rsid w:val="00553961"/>
    <w:rsid w:val="00560DBF"/>
    <w:rsid w:val="00570F9E"/>
    <w:rsid w:val="005713E9"/>
    <w:rsid w:val="0057459D"/>
    <w:rsid w:val="00576E01"/>
    <w:rsid w:val="0058392E"/>
    <w:rsid w:val="0059640C"/>
    <w:rsid w:val="005B43CC"/>
    <w:rsid w:val="005D4DDD"/>
    <w:rsid w:val="005D56CD"/>
    <w:rsid w:val="005E74CC"/>
    <w:rsid w:val="005F2801"/>
    <w:rsid w:val="005F4147"/>
    <w:rsid w:val="00601C05"/>
    <w:rsid w:val="0060212F"/>
    <w:rsid w:val="006047AE"/>
    <w:rsid w:val="00610512"/>
    <w:rsid w:val="00620587"/>
    <w:rsid w:val="00625CCF"/>
    <w:rsid w:val="006275D3"/>
    <w:rsid w:val="00632B56"/>
    <w:rsid w:val="00636986"/>
    <w:rsid w:val="00640789"/>
    <w:rsid w:val="00644D14"/>
    <w:rsid w:val="0066218F"/>
    <w:rsid w:val="00671123"/>
    <w:rsid w:val="00672BF3"/>
    <w:rsid w:val="00673CA4"/>
    <w:rsid w:val="0068321C"/>
    <w:rsid w:val="006A525F"/>
    <w:rsid w:val="006B082B"/>
    <w:rsid w:val="006C34B1"/>
    <w:rsid w:val="006C5E5E"/>
    <w:rsid w:val="006E7F30"/>
    <w:rsid w:val="006F4E59"/>
    <w:rsid w:val="00703A6E"/>
    <w:rsid w:val="00707C63"/>
    <w:rsid w:val="007162C1"/>
    <w:rsid w:val="00723E56"/>
    <w:rsid w:val="0072735B"/>
    <w:rsid w:val="0073266C"/>
    <w:rsid w:val="00757F8E"/>
    <w:rsid w:val="0076082A"/>
    <w:rsid w:val="00760A0F"/>
    <w:rsid w:val="007676A2"/>
    <w:rsid w:val="007953FC"/>
    <w:rsid w:val="00796D67"/>
    <w:rsid w:val="007A3F09"/>
    <w:rsid w:val="007A5ED5"/>
    <w:rsid w:val="007A775D"/>
    <w:rsid w:val="007B0531"/>
    <w:rsid w:val="007D5DE7"/>
    <w:rsid w:val="007D608E"/>
    <w:rsid w:val="007E3D7E"/>
    <w:rsid w:val="007E4974"/>
    <w:rsid w:val="007E7207"/>
    <w:rsid w:val="007F10E8"/>
    <w:rsid w:val="007F2E0E"/>
    <w:rsid w:val="007F5AFE"/>
    <w:rsid w:val="0080485F"/>
    <w:rsid w:val="00811011"/>
    <w:rsid w:val="00834DB3"/>
    <w:rsid w:val="00835759"/>
    <w:rsid w:val="008365E2"/>
    <w:rsid w:val="00844496"/>
    <w:rsid w:val="00850755"/>
    <w:rsid w:val="00863D62"/>
    <w:rsid w:val="00886A68"/>
    <w:rsid w:val="00890597"/>
    <w:rsid w:val="00891704"/>
    <w:rsid w:val="00896B69"/>
    <w:rsid w:val="008A186B"/>
    <w:rsid w:val="008A7832"/>
    <w:rsid w:val="008C40D1"/>
    <w:rsid w:val="008D66EF"/>
    <w:rsid w:val="008E616C"/>
    <w:rsid w:val="008F3CFE"/>
    <w:rsid w:val="00902948"/>
    <w:rsid w:val="00924344"/>
    <w:rsid w:val="009249D6"/>
    <w:rsid w:val="009305FB"/>
    <w:rsid w:val="0093501A"/>
    <w:rsid w:val="00936E56"/>
    <w:rsid w:val="00940F5E"/>
    <w:rsid w:val="00941EC4"/>
    <w:rsid w:val="00950557"/>
    <w:rsid w:val="00963DF1"/>
    <w:rsid w:val="00964B9E"/>
    <w:rsid w:val="00965C40"/>
    <w:rsid w:val="009704C9"/>
    <w:rsid w:val="00980A48"/>
    <w:rsid w:val="00986AEA"/>
    <w:rsid w:val="00991B88"/>
    <w:rsid w:val="009B118D"/>
    <w:rsid w:val="009B1CBB"/>
    <w:rsid w:val="00A10678"/>
    <w:rsid w:val="00A20139"/>
    <w:rsid w:val="00A21CA3"/>
    <w:rsid w:val="00A35878"/>
    <w:rsid w:val="00A43246"/>
    <w:rsid w:val="00A43339"/>
    <w:rsid w:val="00A43986"/>
    <w:rsid w:val="00A8343D"/>
    <w:rsid w:val="00A84D24"/>
    <w:rsid w:val="00A86A89"/>
    <w:rsid w:val="00A90C3B"/>
    <w:rsid w:val="00AB1477"/>
    <w:rsid w:val="00AB223A"/>
    <w:rsid w:val="00AB7E05"/>
    <w:rsid w:val="00AE22BE"/>
    <w:rsid w:val="00AE409B"/>
    <w:rsid w:val="00AF2C57"/>
    <w:rsid w:val="00B13FB6"/>
    <w:rsid w:val="00B17F03"/>
    <w:rsid w:val="00B22A4B"/>
    <w:rsid w:val="00B247F9"/>
    <w:rsid w:val="00B27B15"/>
    <w:rsid w:val="00B33253"/>
    <w:rsid w:val="00B34B24"/>
    <w:rsid w:val="00B34CCA"/>
    <w:rsid w:val="00B46845"/>
    <w:rsid w:val="00B703C8"/>
    <w:rsid w:val="00B8112C"/>
    <w:rsid w:val="00B9109A"/>
    <w:rsid w:val="00B916D0"/>
    <w:rsid w:val="00B95F0B"/>
    <w:rsid w:val="00BA44A5"/>
    <w:rsid w:val="00BA4D6E"/>
    <w:rsid w:val="00BB151A"/>
    <w:rsid w:val="00BB305B"/>
    <w:rsid w:val="00BB536E"/>
    <w:rsid w:val="00BB5D8C"/>
    <w:rsid w:val="00BD20E1"/>
    <w:rsid w:val="00BD7F4C"/>
    <w:rsid w:val="00C01CB0"/>
    <w:rsid w:val="00C035E1"/>
    <w:rsid w:val="00C03EE6"/>
    <w:rsid w:val="00C1717C"/>
    <w:rsid w:val="00C24A45"/>
    <w:rsid w:val="00C2591F"/>
    <w:rsid w:val="00C264E5"/>
    <w:rsid w:val="00C336BA"/>
    <w:rsid w:val="00C35D60"/>
    <w:rsid w:val="00C45522"/>
    <w:rsid w:val="00C472DB"/>
    <w:rsid w:val="00C50633"/>
    <w:rsid w:val="00C55516"/>
    <w:rsid w:val="00C55DA2"/>
    <w:rsid w:val="00C55EF0"/>
    <w:rsid w:val="00C668B8"/>
    <w:rsid w:val="00C705DE"/>
    <w:rsid w:val="00C70EB4"/>
    <w:rsid w:val="00C81458"/>
    <w:rsid w:val="00C81FAD"/>
    <w:rsid w:val="00C91DC9"/>
    <w:rsid w:val="00C929DA"/>
    <w:rsid w:val="00C969EB"/>
    <w:rsid w:val="00CA27BA"/>
    <w:rsid w:val="00CA3F62"/>
    <w:rsid w:val="00CA48C9"/>
    <w:rsid w:val="00CB19B3"/>
    <w:rsid w:val="00CB2799"/>
    <w:rsid w:val="00CC1DCA"/>
    <w:rsid w:val="00CD2673"/>
    <w:rsid w:val="00CD5CD5"/>
    <w:rsid w:val="00CF7E2D"/>
    <w:rsid w:val="00D02D47"/>
    <w:rsid w:val="00D10020"/>
    <w:rsid w:val="00D22716"/>
    <w:rsid w:val="00D244E2"/>
    <w:rsid w:val="00D41599"/>
    <w:rsid w:val="00D43176"/>
    <w:rsid w:val="00D456CD"/>
    <w:rsid w:val="00D4786E"/>
    <w:rsid w:val="00D72252"/>
    <w:rsid w:val="00D74E91"/>
    <w:rsid w:val="00D7719F"/>
    <w:rsid w:val="00D8071E"/>
    <w:rsid w:val="00D91596"/>
    <w:rsid w:val="00D97D6A"/>
    <w:rsid w:val="00DA1856"/>
    <w:rsid w:val="00DB25AD"/>
    <w:rsid w:val="00DC5FF4"/>
    <w:rsid w:val="00DD3CC2"/>
    <w:rsid w:val="00DE20CA"/>
    <w:rsid w:val="00DF2CA3"/>
    <w:rsid w:val="00DF3A1A"/>
    <w:rsid w:val="00DF3DD5"/>
    <w:rsid w:val="00DF4622"/>
    <w:rsid w:val="00DF5205"/>
    <w:rsid w:val="00DF5C07"/>
    <w:rsid w:val="00DF7ED4"/>
    <w:rsid w:val="00E07E57"/>
    <w:rsid w:val="00E15191"/>
    <w:rsid w:val="00E17C00"/>
    <w:rsid w:val="00E20CDA"/>
    <w:rsid w:val="00E30168"/>
    <w:rsid w:val="00E342A1"/>
    <w:rsid w:val="00E3665A"/>
    <w:rsid w:val="00E45922"/>
    <w:rsid w:val="00E45B72"/>
    <w:rsid w:val="00E55C44"/>
    <w:rsid w:val="00E65589"/>
    <w:rsid w:val="00E7037D"/>
    <w:rsid w:val="00E939C9"/>
    <w:rsid w:val="00E93B9F"/>
    <w:rsid w:val="00EC0FA2"/>
    <w:rsid w:val="00EC3E63"/>
    <w:rsid w:val="00ED0EC5"/>
    <w:rsid w:val="00EE01F5"/>
    <w:rsid w:val="00EE6881"/>
    <w:rsid w:val="00EF32EE"/>
    <w:rsid w:val="00EF3B1A"/>
    <w:rsid w:val="00EF42D3"/>
    <w:rsid w:val="00F327C7"/>
    <w:rsid w:val="00F330FF"/>
    <w:rsid w:val="00F36E6D"/>
    <w:rsid w:val="00F3724C"/>
    <w:rsid w:val="00F42C33"/>
    <w:rsid w:val="00F43A67"/>
    <w:rsid w:val="00F4689D"/>
    <w:rsid w:val="00F53BE2"/>
    <w:rsid w:val="00F54648"/>
    <w:rsid w:val="00F63617"/>
    <w:rsid w:val="00F6498C"/>
    <w:rsid w:val="00F658FB"/>
    <w:rsid w:val="00F722CE"/>
    <w:rsid w:val="00F748A9"/>
    <w:rsid w:val="00F751B6"/>
    <w:rsid w:val="00F75565"/>
    <w:rsid w:val="00F75E53"/>
    <w:rsid w:val="00F80432"/>
    <w:rsid w:val="00F81842"/>
    <w:rsid w:val="00F8780F"/>
    <w:rsid w:val="00F95790"/>
    <w:rsid w:val="00F967F0"/>
    <w:rsid w:val="00FB5B30"/>
    <w:rsid w:val="00FC051B"/>
    <w:rsid w:val="00FC07D3"/>
    <w:rsid w:val="00FC3B4F"/>
    <w:rsid w:val="00FC3C3F"/>
    <w:rsid w:val="00FC4EC8"/>
    <w:rsid w:val="00FC7758"/>
    <w:rsid w:val="00FD3655"/>
    <w:rsid w:val="00FE5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10F1F8-2E7A-448C-A3DE-2AA5ED598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223A"/>
    <w:rPr>
      <w:lang w:val="en-US"/>
    </w:rPr>
  </w:style>
  <w:style w:type="paragraph" w:styleId="Ttulo1">
    <w:name w:val="heading 1"/>
    <w:basedOn w:val="Normal"/>
    <w:next w:val="Normal"/>
    <w:qFormat/>
    <w:rsid w:val="00BB305B"/>
    <w:pPr>
      <w:keepNext/>
      <w:outlineLvl w:val="0"/>
    </w:pPr>
    <w:rPr>
      <w:rFonts w:ascii="Arial Narrow" w:eastAsia="MS Mincho" w:hAnsi="Arial Narrow"/>
      <w:b/>
      <w:bCs/>
      <w:sz w:val="2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850755"/>
    <w:rPr>
      <w:color w:val="0000FF"/>
      <w:u w:val="single"/>
    </w:rPr>
  </w:style>
  <w:style w:type="paragraph" w:styleId="Prrafodelista">
    <w:name w:val="List Paragraph"/>
    <w:basedOn w:val="Normal"/>
    <w:uiPriority w:val="99"/>
    <w:qFormat/>
    <w:rsid w:val="003619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SV" w:eastAsia="en-US"/>
    </w:rPr>
  </w:style>
  <w:style w:type="paragraph" w:customStyle="1" w:styleId="Default">
    <w:name w:val="Default"/>
    <w:rsid w:val="002B2031"/>
    <w:pPr>
      <w:autoSpaceDE w:val="0"/>
      <w:autoSpaceDN w:val="0"/>
      <w:adjustRightInd w:val="0"/>
    </w:pPr>
    <w:rPr>
      <w:color w:val="000000"/>
      <w:sz w:val="24"/>
      <w:szCs w:val="24"/>
      <w:lang w:val="es-SV" w:eastAsia="es-SV"/>
    </w:rPr>
  </w:style>
  <w:style w:type="paragraph" w:customStyle="1" w:styleId="BodyTextIndent22">
    <w:name w:val="Body Text Indent 2+2"/>
    <w:basedOn w:val="Default"/>
    <w:next w:val="Default"/>
    <w:uiPriority w:val="99"/>
    <w:rsid w:val="002B2031"/>
    <w:rPr>
      <w:color w:val="auto"/>
    </w:rPr>
  </w:style>
  <w:style w:type="paragraph" w:styleId="Textodeglobo">
    <w:name w:val="Balloon Text"/>
    <w:basedOn w:val="Normal"/>
    <w:link w:val="TextodegloboCar"/>
    <w:rsid w:val="002D349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2D3496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Sony Electronics, Inc.</Company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Waltter Valdez</dc:creator>
  <cp:keywords/>
  <cp:lastModifiedBy>ricardo</cp:lastModifiedBy>
  <cp:revision>3</cp:revision>
  <cp:lastPrinted>2010-03-23T23:20:00Z</cp:lastPrinted>
  <dcterms:created xsi:type="dcterms:W3CDTF">2019-09-06T21:51:00Z</dcterms:created>
  <dcterms:modified xsi:type="dcterms:W3CDTF">2019-09-06T21:53:00Z</dcterms:modified>
</cp:coreProperties>
</file>